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26" w:rsidRPr="009769FD" w:rsidRDefault="00FE1326" w:rsidP="00FE1326">
      <w:pPr>
        <w:pStyle w:val="Sansinterligne"/>
        <w:rPr>
          <w:highlight w:val="yellow"/>
          <w:lang w:val="fr-BE"/>
        </w:rPr>
      </w:pPr>
      <w:bookmarkStart w:id="0" w:name="_Toc315161794"/>
      <w:bookmarkStart w:id="1" w:name="_Toc315719198"/>
      <w:r w:rsidRPr="009769FD">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9" r:link="rId1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E1326" w:rsidRPr="009769FD" w:rsidRDefault="00FE1326" w:rsidP="00FE1326">
      <w:pPr>
        <w:pStyle w:val="Sansinterligne"/>
        <w:rPr>
          <w:highlight w:val="yellow"/>
          <w:lang w:val="fr-BE"/>
        </w:rPr>
      </w:pPr>
    </w:p>
    <w:p w:rsidR="00FE1326" w:rsidRPr="009769FD" w:rsidRDefault="00FE1326" w:rsidP="00FE1326">
      <w:pPr>
        <w:pStyle w:val="Sansinterligne"/>
        <w:rPr>
          <w:highlight w:val="yellow"/>
          <w:lang w:val="fr-BE"/>
        </w:rPr>
      </w:pPr>
    </w:p>
    <w:p w:rsidR="00FE1326" w:rsidRPr="009769FD" w:rsidRDefault="00FE1326" w:rsidP="00FE1326">
      <w:pPr>
        <w:pStyle w:val="Sansinterligne"/>
        <w:rPr>
          <w:highlight w:val="yellow"/>
          <w:lang w:val="fr-BE"/>
        </w:rPr>
      </w:pPr>
    </w:p>
    <w:p w:rsidR="00FE1326" w:rsidRPr="009769FD" w:rsidRDefault="00FE1326" w:rsidP="00FE1326">
      <w:pPr>
        <w:pStyle w:val="Sansinterligne"/>
        <w:rPr>
          <w:highlight w:val="yellow"/>
          <w:lang w:val="fr-BE"/>
        </w:rPr>
      </w:pPr>
    </w:p>
    <w:p w:rsidR="00FE1326" w:rsidRPr="009769FD" w:rsidRDefault="00FE1326" w:rsidP="00FE1326">
      <w:pPr>
        <w:pStyle w:val="Sansinterligne"/>
        <w:rPr>
          <w:lang w:val="fr-BE"/>
        </w:rPr>
      </w:pPr>
    </w:p>
    <w:p w:rsidR="00FE1326" w:rsidRPr="009769FD" w:rsidRDefault="00FE1326" w:rsidP="00FE1326">
      <w:pPr>
        <w:pStyle w:val="Sansinterligne"/>
        <w:ind w:left="2832"/>
        <w:jc w:val="right"/>
        <w:rPr>
          <w:b/>
          <w:color w:val="808080" w:themeColor="background1" w:themeShade="80"/>
          <w:sz w:val="28"/>
          <w:szCs w:val="28"/>
          <w:lang w:val="fr-BE"/>
        </w:rPr>
      </w:pPr>
      <w:r w:rsidRPr="009769FD">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FE1326" w:rsidRPr="009769FD" w:rsidRDefault="00FE1326" w:rsidP="00FE1326">
      <w:pPr>
        <w:pStyle w:val="Sansinterligne"/>
        <w:rPr>
          <w:lang w:val="fr-BE"/>
        </w:rPr>
      </w:pPr>
    </w:p>
    <w:p w:rsidR="009B1D66" w:rsidRPr="009769FD" w:rsidRDefault="009B1D66" w:rsidP="00FE1326">
      <w:pPr>
        <w:pStyle w:val="Sansinterligne"/>
        <w:rPr>
          <w:lang w:val="fr-BE"/>
        </w:rPr>
      </w:pPr>
    </w:p>
    <w:p w:rsidR="009B1D66" w:rsidRPr="009769FD" w:rsidRDefault="009B1D66" w:rsidP="00FE1326">
      <w:pPr>
        <w:pStyle w:val="Sansinterligne"/>
        <w:rPr>
          <w:lang w:val="fr-BE"/>
        </w:rPr>
      </w:pPr>
    </w:p>
    <w:p w:rsidR="00FE1326" w:rsidRPr="009769FD" w:rsidRDefault="00FE1326" w:rsidP="00FE1326">
      <w:pPr>
        <w:pStyle w:val="Sansinterligne"/>
        <w:rPr>
          <w:b/>
          <w:sz w:val="44"/>
          <w:szCs w:val="44"/>
          <w:lang w:val="fr-BE"/>
        </w:rPr>
      </w:pPr>
    </w:p>
    <w:p w:rsidR="000A5D5C" w:rsidRPr="00EB6824" w:rsidRDefault="00FE1326" w:rsidP="00EB6824">
      <w:pPr>
        <w:pStyle w:val="Style1"/>
        <w:spacing w:line="360" w:lineRule="auto"/>
        <w:rPr>
          <w:sz w:val="44"/>
        </w:rPr>
      </w:pPr>
      <w:r w:rsidRPr="00EB6824">
        <w:rPr>
          <w:sz w:val="44"/>
        </w:rPr>
        <w:t>Appendi</w:t>
      </w:r>
      <w:r w:rsidR="004B4E31" w:rsidRPr="00EB6824">
        <w:rPr>
          <w:sz w:val="44"/>
        </w:rPr>
        <w:t>ce</w:t>
      </w:r>
      <w:r w:rsidR="00235334" w:rsidRPr="00EB6824">
        <w:rPr>
          <w:sz w:val="44"/>
        </w:rPr>
        <w:t>s</w:t>
      </w:r>
      <w:r w:rsidR="000A5D5C" w:rsidRPr="00EB6824">
        <w:rPr>
          <w:sz w:val="44"/>
        </w:rPr>
        <w:t xml:space="preserve"> </w:t>
      </w:r>
      <w:proofErr w:type="spellStart"/>
      <w:r w:rsidR="000A5D5C" w:rsidRPr="00EB6824">
        <w:rPr>
          <w:sz w:val="44"/>
        </w:rPr>
        <w:t>Tecteo</w:t>
      </w:r>
      <w:proofErr w:type="spellEnd"/>
      <w:r w:rsidR="000A5D5C" w:rsidRPr="00EB6824">
        <w:rPr>
          <w:sz w:val="44"/>
        </w:rPr>
        <w:t xml:space="preserve">  </w:t>
      </w:r>
    </w:p>
    <w:p w:rsidR="009743F8" w:rsidRDefault="009743F8" w:rsidP="00EB6824">
      <w:pPr>
        <w:pStyle w:val="Style1"/>
      </w:pPr>
      <w:r>
        <w:t>Points d’interconnexion</w:t>
      </w:r>
    </w:p>
    <w:p w:rsidR="000A5D5C" w:rsidRPr="00EB6824" w:rsidRDefault="000A5D5C" w:rsidP="00EB6824">
      <w:pPr>
        <w:pStyle w:val="Style1"/>
      </w:pPr>
      <w:r w:rsidRPr="000A5D5C">
        <w:t>Spécification</w:t>
      </w:r>
      <w:r w:rsidR="007C13B7">
        <w:t>s</w:t>
      </w:r>
      <w:r w:rsidRPr="000A5D5C">
        <w:t xml:space="preserve"> techniques de l’installation </w:t>
      </w:r>
      <w:proofErr w:type="gramStart"/>
      <w:r w:rsidRPr="000A5D5C">
        <w:t>intérieure</w:t>
      </w:r>
      <w:proofErr w:type="gramEnd"/>
    </w:p>
    <w:p w:rsidR="000A5D5C" w:rsidRPr="00EB6824" w:rsidRDefault="000A5D5C" w:rsidP="00EB6824">
      <w:pPr>
        <w:pStyle w:val="Style1"/>
      </w:pPr>
      <w:r w:rsidRPr="000A5D5C">
        <w:t>Liste des chaînes analogiques</w:t>
      </w:r>
    </w:p>
    <w:p w:rsidR="00FE1326" w:rsidRPr="009769FD" w:rsidRDefault="000A5D5C" w:rsidP="00EB6824">
      <w:pPr>
        <w:pStyle w:val="Style1"/>
        <w:rPr>
          <w:sz w:val="44"/>
          <w:szCs w:val="44"/>
        </w:rPr>
      </w:pPr>
      <w:r w:rsidRPr="000A5D5C">
        <w:t>Format des prévisions de volume</w:t>
      </w:r>
      <w:r>
        <w:rPr>
          <w:sz w:val="44"/>
          <w:szCs w:val="44"/>
        </w:rPr>
        <w:t xml:space="preserve"> </w:t>
      </w:r>
    </w:p>
    <w:p w:rsidR="00FE1326" w:rsidRPr="009769FD" w:rsidRDefault="00FE1326" w:rsidP="00FE1326">
      <w:pPr>
        <w:pStyle w:val="Sansinterligne"/>
        <w:jc w:val="right"/>
        <w:rPr>
          <w:b/>
          <w:lang w:val="fr-BE"/>
        </w:rPr>
      </w:pPr>
    </w:p>
    <w:p w:rsidR="00FE1326" w:rsidRPr="009769FD" w:rsidRDefault="00FE1326" w:rsidP="00FE1326">
      <w:pPr>
        <w:pStyle w:val="Sansinterligne"/>
        <w:jc w:val="right"/>
        <w:rPr>
          <w:b/>
          <w:lang w:val="fr-BE"/>
        </w:rPr>
      </w:pPr>
    </w:p>
    <w:p w:rsidR="00FE1326" w:rsidRPr="009769FD" w:rsidRDefault="00FE1326" w:rsidP="00FE1326">
      <w:pPr>
        <w:pStyle w:val="Sansinterligne"/>
        <w:jc w:val="right"/>
        <w:rPr>
          <w:b/>
          <w:lang w:val="fr-BE"/>
        </w:rPr>
      </w:pPr>
    </w:p>
    <w:p w:rsidR="00D72F56" w:rsidRDefault="00D72F56" w:rsidP="00FE1326">
      <w:pPr>
        <w:pStyle w:val="Sansinterligne"/>
        <w:jc w:val="right"/>
        <w:rPr>
          <w:ins w:id="2" w:author="France Vandermeulen" w:date="2013-10-23T23:45:00Z"/>
          <w:b/>
          <w:lang w:val="fr-BE"/>
        </w:rPr>
      </w:pPr>
      <w:ins w:id="3" w:author="France Vandermeulen" w:date="2013-10-23T23:45:00Z">
        <w:r>
          <w:rPr>
            <w:b/>
            <w:lang w:val="fr-BE"/>
          </w:rPr>
          <w:t>Version publique</w:t>
        </w:r>
      </w:ins>
    </w:p>
    <w:p w:rsidR="00D72F56" w:rsidRDefault="00D72F56" w:rsidP="00FE1326">
      <w:pPr>
        <w:pStyle w:val="Sansinterligne"/>
        <w:jc w:val="right"/>
        <w:rPr>
          <w:ins w:id="4" w:author="France Vandermeulen" w:date="2013-10-23T23:45:00Z"/>
          <w:b/>
          <w:lang w:val="fr-BE"/>
        </w:rPr>
      </w:pPr>
    </w:p>
    <w:p w:rsidR="00FE1326" w:rsidRPr="009769FD" w:rsidRDefault="00235334" w:rsidP="00FE1326">
      <w:pPr>
        <w:pStyle w:val="Sansinterligne"/>
        <w:jc w:val="right"/>
        <w:rPr>
          <w:b/>
          <w:lang w:val="fr-BE"/>
        </w:rPr>
      </w:pPr>
      <w:r>
        <w:rPr>
          <w:b/>
          <w:lang w:val="fr-BE"/>
        </w:rPr>
        <w:t>10  octobre 2013</w:t>
      </w:r>
    </w:p>
    <w:p w:rsidR="00FE1326" w:rsidRPr="009769FD" w:rsidRDefault="00FE1326" w:rsidP="00FE1326">
      <w:pPr>
        <w:rPr>
          <w:b/>
          <w:lang w:val="fr-BE"/>
        </w:rPr>
      </w:pPr>
      <w:r w:rsidRPr="009769FD">
        <w:rPr>
          <w:rFonts w:ascii="Arial" w:hAnsi="Arial"/>
          <w:sz w:val="20"/>
          <w:szCs w:val="20"/>
          <w:lang w:val="fr-BE"/>
        </w:rPr>
        <w:t xml:space="preserve"> </w:t>
      </w:r>
      <w:r w:rsidRPr="009769FD">
        <w:rPr>
          <w:b/>
          <w:lang w:val="fr-BE"/>
        </w:rPr>
        <w:br w:type="page"/>
      </w:r>
    </w:p>
    <w:bookmarkEnd w:id="0"/>
    <w:bookmarkEnd w:id="1"/>
    <w:p w:rsidR="002409B9" w:rsidRPr="009769FD" w:rsidRDefault="002409B9" w:rsidP="00D109F3">
      <w:pPr>
        <w:rPr>
          <w:lang w:val="fr-BE"/>
        </w:rPr>
      </w:pPr>
    </w:p>
    <w:p w:rsidR="00797BED" w:rsidRDefault="00797BED" w:rsidP="00797BED">
      <w:pPr>
        <w:jc w:val="center"/>
        <w:rPr>
          <w:b/>
          <w:i/>
          <w:sz w:val="28"/>
          <w:szCs w:val="28"/>
          <w:lang w:val="fr-BE"/>
        </w:rPr>
      </w:pPr>
      <w:r w:rsidRPr="009769FD">
        <w:rPr>
          <w:b/>
          <w:i/>
          <w:sz w:val="28"/>
          <w:szCs w:val="28"/>
          <w:lang w:val="fr-BE"/>
        </w:rPr>
        <w:t>Table des matières</w:t>
      </w:r>
      <w:r w:rsidR="0041308C">
        <w:rPr>
          <w:b/>
          <w:i/>
          <w:sz w:val="28"/>
          <w:szCs w:val="28"/>
          <w:lang w:val="fr-BE"/>
        </w:rPr>
        <w:t xml:space="preserve"> </w:t>
      </w:r>
    </w:p>
    <w:p w:rsidR="0041308C" w:rsidRDefault="0041308C" w:rsidP="00797BED">
      <w:pPr>
        <w:jc w:val="center"/>
        <w:rPr>
          <w:b/>
          <w:i/>
          <w:sz w:val="28"/>
          <w:szCs w:val="28"/>
          <w:lang w:val="fr-BE"/>
        </w:rPr>
      </w:pPr>
    </w:p>
    <w:p w:rsidR="00776432" w:rsidRDefault="00F538B6">
      <w:pPr>
        <w:pStyle w:val="TM1"/>
        <w:tabs>
          <w:tab w:val="right" w:leader="dot" w:pos="9396"/>
        </w:tabs>
        <w:rPr>
          <w:rFonts w:cstheme="minorBidi"/>
          <w:noProof/>
          <w:sz w:val="22"/>
          <w:szCs w:val="22"/>
          <w:lang w:val="fr-BE" w:eastAsia="fr-BE"/>
        </w:rPr>
      </w:pPr>
      <w:r>
        <w:rPr>
          <w:lang w:val="fr-BE"/>
        </w:rPr>
        <w:fldChar w:fldCharType="begin"/>
      </w:r>
      <w:r>
        <w:rPr>
          <w:lang w:val="fr-BE"/>
        </w:rPr>
        <w:instrText xml:space="preserve"> TOC \h \z \t "Titre;1" </w:instrText>
      </w:r>
      <w:r>
        <w:rPr>
          <w:lang w:val="fr-BE"/>
        </w:rPr>
        <w:fldChar w:fldCharType="separate"/>
      </w:r>
      <w:hyperlink w:anchor="_Toc369208138" w:history="1">
        <w:r w:rsidR="00776432" w:rsidRPr="00140D5D">
          <w:rPr>
            <w:rStyle w:val="Lienhypertexte"/>
            <w:rFonts w:ascii="Arial" w:hAnsi="Arial"/>
            <w:b/>
            <w:noProof/>
            <w:lang w:val="fr-BE"/>
          </w:rPr>
          <w:t>Appendice - Points d’interconnexion -</w:t>
        </w:r>
        <w:r w:rsidR="00776432">
          <w:rPr>
            <w:noProof/>
            <w:webHidden/>
          </w:rPr>
          <w:tab/>
        </w:r>
        <w:r w:rsidR="00776432">
          <w:rPr>
            <w:noProof/>
            <w:webHidden/>
          </w:rPr>
          <w:fldChar w:fldCharType="begin"/>
        </w:r>
        <w:r w:rsidR="00776432">
          <w:rPr>
            <w:noProof/>
            <w:webHidden/>
          </w:rPr>
          <w:instrText xml:space="preserve"> PAGEREF _Toc369208138 \h </w:instrText>
        </w:r>
        <w:r w:rsidR="00776432">
          <w:rPr>
            <w:noProof/>
            <w:webHidden/>
          </w:rPr>
        </w:r>
        <w:r w:rsidR="00776432">
          <w:rPr>
            <w:noProof/>
            <w:webHidden/>
          </w:rPr>
          <w:fldChar w:fldCharType="separate"/>
        </w:r>
        <w:r w:rsidR="00776432">
          <w:rPr>
            <w:noProof/>
            <w:webHidden/>
          </w:rPr>
          <w:t>3</w:t>
        </w:r>
        <w:r w:rsidR="00776432">
          <w:rPr>
            <w:noProof/>
            <w:webHidden/>
          </w:rPr>
          <w:fldChar w:fldCharType="end"/>
        </w:r>
      </w:hyperlink>
    </w:p>
    <w:p w:rsidR="00776432" w:rsidRDefault="002A0867">
      <w:pPr>
        <w:pStyle w:val="TM1"/>
        <w:tabs>
          <w:tab w:val="right" w:leader="dot" w:pos="9396"/>
        </w:tabs>
        <w:rPr>
          <w:rFonts w:cstheme="minorBidi"/>
          <w:noProof/>
          <w:sz w:val="22"/>
          <w:szCs w:val="22"/>
          <w:lang w:val="fr-BE" w:eastAsia="fr-BE"/>
        </w:rPr>
      </w:pPr>
      <w:hyperlink w:anchor="_Toc369208139" w:history="1">
        <w:r w:rsidR="00776432" w:rsidRPr="00140D5D">
          <w:rPr>
            <w:rStyle w:val="Lienhypertexte"/>
            <w:rFonts w:ascii="Arial" w:hAnsi="Arial"/>
            <w:b/>
            <w:noProof/>
            <w:lang w:val="fr-BE"/>
          </w:rPr>
          <w:t>Appendice - Spécifications techniques de l’Installation Intérieure -</w:t>
        </w:r>
        <w:r w:rsidR="00776432">
          <w:rPr>
            <w:noProof/>
            <w:webHidden/>
          </w:rPr>
          <w:tab/>
        </w:r>
        <w:r w:rsidR="00776432">
          <w:rPr>
            <w:noProof/>
            <w:webHidden/>
          </w:rPr>
          <w:fldChar w:fldCharType="begin"/>
        </w:r>
        <w:r w:rsidR="00776432">
          <w:rPr>
            <w:noProof/>
            <w:webHidden/>
          </w:rPr>
          <w:instrText xml:space="preserve"> PAGEREF _Toc369208139 \h </w:instrText>
        </w:r>
        <w:r w:rsidR="00776432">
          <w:rPr>
            <w:noProof/>
            <w:webHidden/>
          </w:rPr>
        </w:r>
        <w:r w:rsidR="00776432">
          <w:rPr>
            <w:noProof/>
            <w:webHidden/>
          </w:rPr>
          <w:fldChar w:fldCharType="separate"/>
        </w:r>
        <w:r w:rsidR="00776432">
          <w:rPr>
            <w:noProof/>
            <w:webHidden/>
          </w:rPr>
          <w:t>4</w:t>
        </w:r>
        <w:r w:rsidR="00776432">
          <w:rPr>
            <w:noProof/>
            <w:webHidden/>
          </w:rPr>
          <w:fldChar w:fldCharType="end"/>
        </w:r>
      </w:hyperlink>
    </w:p>
    <w:p w:rsidR="00776432" w:rsidRDefault="002A0867">
      <w:pPr>
        <w:pStyle w:val="TM1"/>
        <w:tabs>
          <w:tab w:val="right" w:leader="dot" w:pos="9396"/>
        </w:tabs>
        <w:rPr>
          <w:rFonts w:cstheme="minorBidi"/>
          <w:noProof/>
          <w:sz w:val="22"/>
          <w:szCs w:val="22"/>
          <w:lang w:val="fr-BE" w:eastAsia="fr-BE"/>
        </w:rPr>
      </w:pPr>
      <w:hyperlink w:anchor="_Toc369208140" w:history="1">
        <w:r w:rsidR="00776432" w:rsidRPr="00140D5D">
          <w:rPr>
            <w:rStyle w:val="Lienhypertexte"/>
            <w:rFonts w:ascii="Arial" w:hAnsi="Arial"/>
            <w:b/>
            <w:noProof/>
            <w:lang w:val="fr-BE"/>
          </w:rPr>
          <w:t>Appendice - Liste des chaînes analogiques – zone Tecteo pour les 3 régions</w:t>
        </w:r>
        <w:r w:rsidR="00776432">
          <w:rPr>
            <w:noProof/>
            <w:webHidden/>
          </w:rPr>
          <w:tab/>
        </w:r>
        <w:r w:rsidR="00776432">
          <w:rPr>
            <w:noProof/>
            <w:webHidden/>
          </w:rPr>
          <w:fldChar w:fldCharType="begin"/>
        </w:r>
        <w:r w:rsidR="00776432">
          <w:rPr>
            <w:noProof/>
            <w:webHidden/>
          </w:rPr>
          <w:instrText xml:space="preserve"> PAGEREF _Toc369208140 \h </w:instrText>
        </w:r>
        <w:r w:rsidR="00776432">
          <w:rPr>
            <w:noProof/>
            <w:webHidden/>
          </w:rPr>
        </w:r>
        <w:r w:rsidR="00776432">
          <w:rPr>
            <w:noProof/>
            <w:webHidden/>
          </w:rPr>
          <w:fldChar w:fldCharType="separate"/>
        </w:r>
        <w:r w:rsidR="00776432">
          <w:rPr>
            <w:noProof/>
            <w:webHidden/>
          </w:rPr>
          <w:t>6</w:t>
        </w:r>
        <w:r w:rsidR="00776432">
          <w:rPr>
            <w:noProof/>
            <w:webHidden/>
          </w:rPr>
          <w:fldChar w:fldCharType="end"/>
        </w:r>
      </w:hyperlink>
    </w:p>
    <w:p w:rsidR="00776432" w:rsidRDefault="002A0867">
      <w:pPr>
        <w:pStyle w:val="TM1"/>
        <w:tabs>
          <w:tab w:val="right" w:leader="dot" w:pos="9396"/>
        </w:tabs>
        <w:rPr>
          <w:rFonts w:cstheme="minorBidi"/>
          <w:noProof/>
          <w:sz w:val="22"/>
          <w:szCs w:val="22"/>
          <w:lang w:val="fr-BE" w:eastAsia="fr-BE"/>
        </w:rPr>
      </w:pPr>
      <w:hyperlink w:anchor="_Toc369208141" w:history="1">
        <w:r w:rsidR="00776432" w:rsidRPr="00140D5D">
          <w:rPr>
            <w:rStyle w:val="Lienhypertexte"/>
            <w:rFonts w:ascii="Arial" w:hAnsi="Arial"/>
            <w:b/>
            <w:noProof/>
            <w:lang w:val="fr-BE"/>
          </w:rPr>
          <w:t>Appendice - Format des révisions de volume</w:t>
        </w:r>
        <w:r w:rsidR="00776432">
          <w:rPr>
            <w:noProof/>
            <w:webHidden/>
          </w:rPr>
          <w:tab/>
        </w:r>
        <w:r w:rsidR="00776432">
          <w:rPr>
            <w:noProof/>
            <w:webHidden/>
          </w:rPr>
          <w:fldChar w:fldCharType="begin"/>
        </w:r>
        <w:r w:rsidR="00776432">
          <w:rPr>
            <w:noProof/>
            <w:webHidden/>
          </w:rPr>
          <w:instrText xml:space="preserve"> PAGEREF _Toc369208141 \h </w:instrText>
        </w:r>
        <w:r w:rsidR="00776432">
          <w:rPr>
            <w:noProof/>
            <w:webHidden/>
          </w:rPr>
        </w:r>
        <w:r w:rsidR="00776432">
          <w:rPr>
            <w:noProof/>
            <w:webHidden/>
          </w:rPr>
          <w:fldChar w:fldCharType="separate"/>
        </w:r>
        <w:r w:rsidR="00776432">
          <w:rPr>
            <w:noProof/>
            <w:webHidden/>
          </w:rPr>
          <w:t>8</w:t>
        </w:r>
        <w:r w:rsidR="00776432">
          <w:rPr>
            <w:noProof/>
            <w:webHidden/>
          </w:rPr>
          <w:fldChar w:fldCharType="end"/>
        </w:r>
      </w:hyperlink>
    </w:p>
    <w:p w:rsidR="00797BED" w:rsidRPr="009769FD" w:rsidRDefault="00F538B6">
      <w:pPr>
        <w:widowControl/>
        <w:autoSpaceDE/>
        <w:autoSpaceDN/>
        <w:adjustRightInd/>
        <w:spacing w:after="200" w:line="276" w:lineRule="auto"/>
        <w:rPr>
          <w:b/>
          <w:sz w:val="36"/>
          <w:lang w:val="fr-BE"/>
        </w:rPr>
      </w:pPr>
      <w:r>
        <w:rPr>
          <w:lang w:val="fr-BE"/>
        </w:rPr>
        <w:fldChar w:fldCharType="end"/>
      </w:r>
      <w:r w:rsidR="00797BED" w:rsidRPr="009769FD">
        <w:rPr>
          <w:lang w:val="fr-BE"/>
        </w:rPr>
        <w:br w:type="page"/>
      </w:r>
    </w:p>
    <w:p w:rsidR="009743F8" w:rsidRDefault="009743F8" w:rsidP="009743F8">
      <w:pPr>
        <w:pStyle w:val="Titre"/>
        <w:rPr>
          <w:rFonts w:ascii="Arial" w:hAnsi="Arial" w:cs="Arial"/>
          <w:b/>
          <w:sz w:val="36"/>
          <w:szCs w:val="36"/>
          <w:lang w:val="fr-BE"/>
        </w:rPr>
      </w:pPr>
      <w:bookmarkStart w:id="5" w:name="_Toc369208138"/>
      <w:r>
        <w:rPr>
          <w:rFonts w:ascii="Arial" w:hAnsi="Arial" w:cs="Arial"/>
          <w:b/>
          <w:sz w:val="36"/>
          <w:szCs w:val="36"/>
          <w:lang w:val="fr-BE"/>
        </w:rPr>
        <w:lastRenderedPageBreak/>
        <w:t>Appendice - Points d’interconnexion</w:t>
      </w:r>
      <w:r w:rsidRPr="00235334">
        <w:rPr>
          <w:rFonts w:ascii="Arial" w:hAnsi="Arial" w:cs="Arial"/>
          <w:b/>
          <w:sz w:val="36"/>
          <w:szCs w:val="36"/>
          <w:lang w:val="fr-BE"/>
        </w:rPr>
        <w:t xml:space="preserve"> </w:t>
      </w:r>
      <w:r>
        <w:rPr>
          <w:rFonts w:ascii="Arial" w:hAnsi="Arial" w:cs="Arial"/>
          <w:b/>
          <w:sz w:val="36"/>
          <w:szCs w:val="36"/>
          <w:lang w:val="fr-BE"/>
        </w:rPr>
        <w:t>-</w:t>
      </w:r>
      <w:bookmarkEnd w:id="5"/>
      <w:r>
        <w:rPr>
          <w:rFonts w:ascii="Arial" w:hAnsi="Arial" w:cs="Arial"/>
          <w:b/>
          <w:sz w:val="36"/>
          <w:szCs w:val="36"/>
          <w:lang w:val="fr-BE"/>
        </w:rPr>
        <w:t xml:space="preserve"> </w:t>
      </w:r>
    </w:p>
    <w:p w:rsidR="009743F8" w:rsidRPr="009769FD" w:rsidRDefault="009743F8" w:rsidP="009743F8">
      <w:pPr>
        <w:jc w:val="both"/>
        <w:rPr>
          <w:lang w:val="fr-BE"/>
        </w:rPr>
      </w:pPr>
      <w:r>
        <w:rPr>
          <w:lang w:val="fr-BE"/>
        </w:rPr>
        <w:t>Le présent document fournit des détails concernant les points physiques où le Bénéficiaire doit s’interconnecter avec sa propre infrastructure au Réseau de TECTEO dans le cadre de l’Accès VOD</w:t>
      </w:r>
      <w:r w:rsidRPr="009769FD">
        <w:rPr>
          <w:lang w:val="fr-BE"/>
        </w:rPr>
        <w:t xml:space="preserve"> de l’Offre de Référence de TECTEO pour le Service de Revente de l’Offre Analogique, de l’Accès à la Plateforme de Télévision Numérique et la Revente de l’Offre d’Accès Haut Débit. Le présent document est une partie intégrale de cette Offre de Référence. En cas de conflit entre les conditions décrites dans cette Offre de Référence et le présent document, le présent document prévaudra.</w:t>
      </w:r>
    </w:p>
    <w:p w:rsidR="009743F8" w:rsidRPr="009769FD" w:rsidRDefault="009743F8" w:rsidP="009743F8">
      <w:pPr>
        <w:rPr>
          <w:lang w:val="fr-BE"/>
        </w:rPr>
      </w:pPr>
    </w:p>
    <w:p w:rsidR="009743F8" w:rsidRDefault="009743F8" w:rsidP="009743F8">
      <w:pPr>
        <w:pStyle w:val="Titre1"/>
        <w:rPr>
          <w:lang w:val="fr-BE"/>
        </w:rPr>
      </w:pPr>
      <w:bookmarkStart w:id="6" w:name="_Toc320866189"/>
      <w:r>
        <w:rPr>
          <w:lang w:val="fr-BE"/>
        </w:rPr>
        <w:t>Points d’interconnexion pour le Service d’Accès à la Plateforme de Télévision Numérique</w:t>
      </w:r>
      <w:bookmarkEnd w:id="6"/>
    </w:p>
    <w:p w:rsidR="009743F8" w:rsidRPr="009B785B" w:rsidRDefault="009743F8" w:rsidP="009743F8">
      <w:pPr>
        <w:jc w:val="both"/>
        <w:rPr>
          <w:lang w:val="fr-BE"/>
        </w:rPr>
      </w:pPr>
      <w:r>
        <w:rPr>
          <w:lang w:val="fr-BE"/>
        </w:rPr>
        <w:t xml:space="preserve">Dans ces conditions précisées dans l’Annexe de l’Offre de Référence, </w:t>
      </w:r>
      <w:r w:rsidRPr="009B785B">
        <w:rPr>
          <w:lang w:val="fr-BE"/>
        </w:rPr>
        <w:t xml:space="preserve"> le</w:t>
      </w:r>
      <w:r>
        <w:rPr>
          <w:lang w:val="fr-BE"/>
        </w:rPr>
        <w:t>s</w:t>
      </w:r>
      <w:r w:rsidRPr="009B785B">
        <w:rPr>
          <w:lang w:val="fr-BE"/>
        </w:rPr>
        <w:t xml:space="preserve"> point</w:t>
      </w:r>
      <w:r>
        <w:rPr>
          <w:lang w:val="fr-BE"/>
        </w:rPr>
        <w:t>s</w:t>
      </w:r>
      <w:r w:rsidRPr="009B785B">
        <w:rPr>
          <w:lang w:val="fr-BE"/>
        </w:rPr>
        <w:t xml:space="preserve"> d’interconnexion</w:t>
      </w:r>
      <w:r>
        <w:rPr>
          <w:lang w:val="fr-BE"/>
        </w:rPr>
        <w:t xml:space="preserve"> pour le Service d’Accès à la Plateforme de Télévision Numérique sont :</w:t>
      </w:r>
    </w:p>
    <w:p w:rsidR="002A0867" w:rsidRDefault="002A0867" w:rsidP="002A0867">
      <w:pPr>
        <w:ind w:left="360"/>
        <w:rPr>
          <w:ins w:id="7" w:author="France Vandermeulen" w:date="2013-10-24T00:33:00Z"/>
          <w:lang w:val="fr-BE"/>
        </w:rPr>
      </w:pPr>
      <w:ins w:id="8" w:author="France Vandermeulen" w:date="2013-10-24T00:33:00Z">
        <w:r>
          <w:rPr>
            <w:color w:val="1F497D"/>
          </w:rPr>
          <w:t xml:space="preserve">Information </w:t>
        </w:r>
        <w:proofErr w:type="spellStart"/>
        <w:r>
          <w:rPr>
            <w:color w:val="1F497D"/>
          </w:rPr>
          <w:t>confidentielle</w:t>
        </w:r>
        <w:proofErr w:type="spellEnd"/>
        <w:r>
          <w:rPr>
            <w:color w:val="1F497D"/>
          </w:rPr>
          <w:t xml:space="preserve"> </w:t>
        </w:r>
        <w:proofErr w:type="spellStart"/>
        <w:r>
          <w:rPr>
            <w:color w:val="1F497D"/>
          </w:rPr>
          <w:t>qui</w:t>
        </w:r>
        <w:proofErr w:type="spellEnd"/>
        <w:r>
          <w:rPr>
            <w:color w:val="1F497D"/>
          </w:rPr>
          <w:t xml:space="preserve"> sera </w:t>
        </w:r>
        <w:proofErr w:type="spellStart"/>
        <w:r>
          <w:rPr>
            <w:color w:val="1F497D"/>
          </w:rPr>
          <w:t>communiquée</w:t>
        </w:r>
        <w:proofErr w:type="spellEnd"/>
        <w:r>
          <w:rPr>
            <w:color w:val="1F497D"/>
          </w:rPr>
          <w:t xml:space="preserve"> sous NDA à </w:t>
        </w:r>
        <w:proofErr w:type="spellStart"/>
        <w:r>
          <w:rPr>
            <w:color w:val="1F497D"/>
          </w:rPr>
          <w:t>l’opérateur</w:t>
        </w:r>
        <w:proofErr w:type="spellEnd"/>
        <w:r>
          <w:rPr>
            <w:color w:val="1F497D"/>
          </w:rPr>
          <w:t xml:space="preserve"> </w:t>
        </w:r>
        <w:proofErr w:type="spellStart"/>
        <w:r>
          <w:rPr>
            <w:color w:val="1F497D"/>
          </w:rPr>
          <w:t>qui</w:t>
        </w:r>
        <w:proofErr w:type="spellEnd"/>
        <w:r>
          <w:rPr>
            <w:color w:val="1F497D"/>
          </w:rPr>
          <w:t xml:space="preserve"> en fait la </w:t>
        </w:r>
        <w:proofErr w:type="spellStart"/>
        <w:r>
          <w:rPr>
            <w:color w:val="1F497D"/>
          </w:rPr>
          <w:t>demande</w:t>
        </w:r>
        <w:proofErr w:type="spellEnd"/>
        <w:r>
          <w:rPr>
            <w:color w:val="1F497D"/>
          </w:rPr>
          <w:t xml:space="preserve">. </w:t>
        </w:r>
      </w:ins>
    </w:p>
    <w:p w:rsidR="009743F8" w:rsidRPr="009B785B" w:rsidDel="002A0867" w:rsidRDefault="009743F8" w:rsidP="009743F8">
      <w:pPr>
        <w:ind w:left="708"/>
        <w:jc w:val="both"/>
        <w:rPr>
          <w:del w:id="9" w:author="France Vandermeulen" w:date="2013-10-24T00:33:00Z"/>
          <w:lang w:val="fr-BE"/>
        </w:rPr>
      </w:pPr>
    </w:p>
    <w:p w:rsidR="009743F8" w:rsidRDefault="009743F8" w:rsidP="009743F8">
      <w:pPr>
        <w:jc w:val="both"/>
        <w:rPr>
          <w:lang w:val="fr-BE"/>
        </w:rPr>
      </w:pPr>
      <w:bookmarkStart w:id="10" w:name="_GoBack"/>
      <w:bookmarkEnd w:id="10"/>
      <w:r w:rsidRPr="009B785B">
        <w:rPr>
          <w:lang w:val="fr-BE"/>
        </w:rPr>
        <w:t>Sur ce point d’interconnexion, le Bénéficiaire devra s’interconnecter via deux liens redondants.</w:t>
      </w:r>
      <w:r w:rsidR="008D1324">
        <w:rPr>
          <w:lang w:val="fr-BE"/>
        </w:rPr>
        <w:t xml:space="preserve"> Ce lien permettra de communiquer avec les ECMG et EMMG.</w:t>
      </w:r>
      <w:r>
        <w:rPr>
          <w:lang w:val="fr-BE"/>
        </w:rPr>
        <w:t xml:space="preserve"> </w:t>
      </w:r>
    </w:p>
    <w:p w:rsidR="009743F8" w:rsidRPr="009B785B" w:rsidRDefault="009743F8" w:rsidP="009743F8">
      <w:pPr>
        <w:jc w:val="both"/>
        <w:rPr>
          <w:lang w:val="fr-BE"/>
        </w:rPr>
      </w:pPr>
      <w:r>
        <w:rPr>
          <w:lang w:val="fr-BE"/>
        </w:rPr>
        <w:t>Les seuls éléments pouvant être hébergés à cette adresse sont les composants ECMG et EMMG de la solution CAS du Bénéficiaire. L’hébergement est soumis aux conditions fixées par TECTEO (par exemple : l’emplacement, les accès sont limités,..) ; il ne s’agit pas d’un service de colocation.</w:t>
      </w:r>
    </w:p>
    <w:p w:rsidR="009743F8" w:rsidRDefault="008D1324" w:rsidP="009743F8">
      <w:pPr>
        <w:rPr>
          <w:lang w:val="fr-BE"/>
        </w:rPr>
      </w:pPr>
      <w:r>
        <w:rPr>
          <w:lang w:val="fr-BE"/>
        </w:rPr>
        <w:t xml:space="preserve">Des liaisons entre les composants (ECMG et EMMG) du Bénéficiaire et les multiplexeurs du réseau TECTEO devront également être établies par le Bénéficiaire. </w:t>
      </w:r>
      <w:r w:rsidR="000A2199">
        <w:rPr>
          <w:lang w:val="fr-BE"/>
        </w:rPr>
        <w:t>Les liste des adresses des multiplexeurs  est la suivante :</w:t>
      </w:r>
    </w:p>
    <w:p w:rsidR="008D1324" w:rsidDel="00D72F56" w:rsidRDefault="00D72F56" w:rsidP="009743F8">
      <w:pPr>
        <w:rPr>
          <w:del w:id="11" w:author="France Vandermeulen" w:date="2013-10-23T23:43:00Z"/>
          <w:color w:val="1F497D"/>
        </w:rPr>
      </w:pPr>
      <w:ins w:id="12" w:author="France Vandermeulen" w:date="2013-10-23T23:42:00Z">
        <w:r>
          <w:rPr>
            <w:color w:val="1F497D"/>
          </w:rPr>
          <w:br/>
          <w:t xml:space="preserve">Information </w:t>
        </w:r>
        <w:proofErr w:type="spellStart"/>
        <w:r>
          <w:rPr>
            <w:color w:val="1F497D"/>
          </w:rPr>
          <w:t>confidentielle</w:t>
        </w:r>
        <w:proofErr w:type="spellEnd"/>
        <w:r>
          <w:rPr>
            <w:color w:val="1F497D"/>
          </w:rPr>
          <w:t xml:space="preserve"> </w:t>
        </w:r>
        <w:proofErr w:type="spellStart"/>
        <w:r>
          <w:rPr>
            <w:color w:val="1F497D"/>
          </w:rPr>
          <w:t>qui</w:t>
        </w:r>
        <w:proofErr w:type="spellEnd"/>
        <w:r>
          <w:rPr>
            <w:color w:val="1F497D"/>
          </w:rPr>
          <w:t xml:space="preserve"> sera </w:t>
        </w:r>
        <w:proofErr w:type="spellStart"/>
        <w:r>
          <w:rPr>
            <w:color w:val="1F497D"/>
          </w:rPr>
          <w:t>communiquée</w:t>
        </w:r>
        <w:proofErr w:type="spellEnd"/>
        <w:r>
          <w:rPr>
            <w:color w:val="1F497D"/>
          </w:rPr>
          <w:t xml:space="preserve"> </w:t>
        </w:r>
      </w:ins>
      <w:ins w:id="13" w:author="France Vandermeulen" w:date="2013-10-23T23:43:00Z">
        <w:r>
          <w:rPr>
            <w:color w:val="1F497D"/>
          </w:rPr>
          <w:t xml:space="preserve">sous NDA à </w:t>
        </w:r>
        <w:proofErr w:type="spellStart"/>
        <w:r>
          <w:rPr>
            <w:color w:val="1F497D"/>
          </w:rPr>
          <w:t>l’opérateur</w:t>
        </w:r>
        <w:proofErr w:type="spellEnd"/>
        <w:r>
          <w:rPr>
            <w:color w:val="1F497D"/>
          </w:rPr>
          <w:t xml:space="preserve"> </w:t>
        </w:r>
        <w:proofErr w:type="spellStart"/>
        <w:r>
          <w:rPr>
            <w:color w:val="1F497D"/>
          </w:rPr>
          <w:t>qui</w:t>
        </w:r>
        <w:proofErr w:type="spellEnd"/>
        <w:r>
          <w:rPr>
            <w:color w:val="1F497D"/>
          </w:rPr>
          <w:t xml:space="preserve"> en fait la </w:t>
        </w:r>
        <w:proofErr w:type="spellStart"/>
        <w:r>
          <w:rPr>
            <w:color w:val="1F497D"/>
          </w:rPr>
          <w:t>demande</w:t>
        </w:r>
        <w:proofErr w:type="spellEnd"/>
        <w:r>
          <w:rPr>
            <w:color w:val="1F497D"/>
          </w:rPr>
          <w:t xml:space="preserve">. </w:t>
        </w:r>
      </w:ins>
    </w:p>
    <w:p w:rsidR="00D72F56" w:rsidRPr="0063759E" w:rsidRDefault="00D72F56" w:rsidP="009743F8">
      <w:pPr>
        <w:rPr>
          <w:ins w:id="14" w:author="France Vandermeulen" w:date="2013-10-23T23:43:00Z"/>
          <w:lang w:val="fr-BE"/>
        </w:rPr>
      </w:pPr>
    </w:p>
    <w:p w:rsidR="009743F8" w:rsidRPr="009769FD" w:rsidRDefault="009743F8" w:rsidP="009743F8">
      <w:pPr>
        <w:pStyle w:val="Titre1"/>
        <w:rPr>
          <w:lang w:val="fr-BE"/>
        </w:rPr>
      </w:pPr>
      <w:bookmarkStart w:id="15" w:name="_Toc320866190"/>
      <w:r>
        <w:rPr>
          <w:lang w:val="fr-BE"/>
        </w:rPr>
        <w:t>Points d’interconnexion Accès VOD</w:t>
      </w:r>
      <w:bookmarkEnd w:id="15"/>
    </w:p>
    <w:p w:rsidR="009743F8" w:rsidRDefault="009743F8" w:rsidP="009743F8">
      <w:pPr>
        <w:rPr>
          <w:lang w:val="fr-BE"/>
        </w:rPr>
      </w:pPr>
      <w:r>
        <w:rPr>
          <w:lang w:val="fr-BE"/>
        </w:rPr>
        <w:t xml:space="preserve">Afin de pouvoir bénéficier du service de l’Accès VOD, </w:t>
      </w:r>
      <w:r w:rsidRPr="00B962A6">
        <w:rPr>
          <w:lang w:val="fr-BE"/>
        </w:rPr>
        <w:t>les « streamers » VOD du Bénéficiaire doivent être connectés directement à la totalité des points d’interconnexion</w:t>
      </w:r>
      <w:r>
        <w:rPr>
          <w:lang w:val="fr-BE"/>
        </w:rPr>
        <w:t xml:space="preserve"> </w:t>
      </w:r>
      <w:r w:rsidRPr="00B962A6">
        <w:rPr>
          <w:lang w:val="fr-BE"/>
        </w:rPr>
        <w:t xml:space="preserve">où sont localisés les « </w:t>
      </w:r>
      <w:r>
        <w:rPr>
          <w:lang w:val="fr-BE"/>
        </w:rPr>
        <w:t>s</w:t>
      </w:r>
      <w:r w:rsidRPr="00B962A6">
        <w:rPr>
          <w:lang w:val="fr-BE"/>
        </w:rPr>
        <w:t>treamers » utilisés par TECTEO.</w:t>
      </w:r>
    </w:p>
    <w:p w:rsidR="009743F8" w:rsidRPr="002067A7" w:rsidRDefault="009743F8" w:rsidP="009743F8">
      <w:pPr>
        <w:rPr>
          <w:lang w:val="fr-BE"/>
        </w:rPr>
      </w:pPr>
      <w:r>
        <w:rPr>
          <w:lang w:val="fr-BE"/>
        </w:rPr>
        <w:t>Actuellement, il y a s</w:t>
      </w:r>
      <w:r w:rsidRPr="004A06C9">
        <w:rPr>
          <w:lang w:val="fr-BE"/>
        </w:rPr>
        <w:t>ix points d’interconnexion</w:t>
      </w:r>
      <w:r>
        <w:rPr>
          <w:lang w:val="fr-BE"/>
        </w:rPr>
        <w:t xml:space="preserve">. Aucune colocation n’est requise. </w:t>
      </w:r>
    </w:p>
    <w:p w:rsidR="009743F8" w:rsidRDefault="00D72F56" w:rsidP="009743F8">
      <w:pPr>
        <w:ind w:left="360"/>
        <w:rPr>
          <w:lang w:val="fr-BE"/>
        </w:rPr>
      </w:pPr>
      <w:ins w:id="16" w:author="France Vandermeulen" w:date="2013-10-23T23:44:00Z">
        <w:r>
          <w:rPr>
            <w:color w:val="1F497D"/>
          </w:rPr>
          <w:lastRenderedPageBreak/>
          <w:t xml:space="preserve">Information </w:t>
        </w:r>
        <w:proofErr w:type="spellStart"/>
        <w:r>
          <w:rPr>
            <w:color w:val="1F497D"/>
          </w:rPr>
          <w:t>confidentielle</w:t>
        </w:r>
        <w:proofErr w:type="spellEnd"/>
        <w:r>
          <w:rPr>
            <w:color w:val="1F497D"/>
          </w:rPr>
          <w:t xml:space="preserve"> </w:t>
        </w:r>
        <w:proofErr w:type="spellStart"/>
        <w:r>
          <w:rPr>
            <w:color w:val="1F497D"/>
          </w:rPr>
          <w:t>qui</w:t>
        </w:r>
        <w:proofErr w:type="spellEnd"/>
        <w:r>
          <w:rPr>
            <w:color w:val="1F497D"/>
          </w:rPr>
          <w:t xml:space="preserve"> sera </w:t>
        </w:r>
        <w:proofErr w:type="spellStart"/>
        <w:r>
          <w:rPr>
            <w:color w:val="1F497D"/>
          </w:rPr>
          <w:t>communiquée</w:t>
        </w:r>
        <w:proofErr w:type="spellEnd"/>
        <w:r>
          <w:rPr>
            <w:color w:val="1F497D"/>
          </w:rPr>
          <w:t xml:space="preserve"> sous NDA à </w:t>
        </w:r>
        <w:proofErr w:type="spellStart"/>
        <w:r>
          <w:rPr>
            <w:color w:val="1F497D"/>
          </w:rPr>
          <w:t>l’opérateur</w:t>
        </w:r>
        <w:proofErr w:type="spellEnd"/>
        <w:r>
          <w:rPr>
            <w:color w:val="1F497D"/>
          </w:rPr>
          <w:t xml:space="preserve"> </w:t>
        </w:r>
        <w:proofErr w:type="spellStart"/>
        <w:r>
          <w:rPr>
            <w:color w:val="1F497D"/>
          </w:rPr>
          <w:t>qui</w:t>
        </w:r>
        <w:proofErr w:type="spellEnd"/>
        <w:r>
          <w:rPr>
            <w:color w:val="1F497D"/>
          </w:rPr>
          <w:t xml:space="preserve"> en fait la </w:t>
        </w:r>
        <w:proofErr w:type="spellStart"/>
        <w:r>
          <w:rPr>
            <w:color w:val="1F497D"/>
          </w:rPr>
          <w:t>demande</w:t>
        </w:r>
        <w:proofErr w:type="spellEnd"/>
        <w:r>
          <w:rPr>
            <w:color w:val="1F497D"/>
          </w:rPr>
          <w:t xml:space="preserve">. </w:t>
        </w:r>
      </w:ins>
    </w:p>
    <w:p w:rsidR="009743F8" w:rsidRPr="009769FD" w:rsidRDefault="009743F8" w:rsidP="009743F8">
      <w:pPr>
        <w:pStyle w:val="Titre1"/>
        <w:rPr>
          <w:lang w:val="fr-BE"/>
        </w:rPr>
      </w:pPr>
      <w:bookmarkStart w:id="17" w:name="_Toc320866191"/>
      <w:r>
        <w:rPr>
          <w:lang w:val="fr-BE"/>
        </w:rPr>
        <w:t>Points d’interconnexion Service de Revente Accès Haut Débit</w:t>
      </w:r>
      <w:bookmarkEnd w:id="17"/>
    </w:p>
    <w:p w:rsidR="009743F8" w:rsidRDefault="009743F8" w:rsidP="009743F8">
      <w:pPr>
        <w:rPr>
          <w:lang w:val="fr-BE"/>
        </w:rPr>
      </w:pPr>
      <w:r>
        <w:rPr>
          <w:lang w:val="fr-BE"/>
        </w:rPr>
        <w:t xml:space="preserve">Actuellement, il y a 2 </w:t>
      </w:r>
      <w:r w:rsidRPr="004A06C9">
        <w:rPr>
          <w:lang w:val="fr-BE"/>
        </w:rPr>
        <w:t>points d’interconnexion</w:t>
      </w:r>
      <w:r>
        <w:rPr>
          <w:lang w:val="fr-BE"/>
        </w:rPr>
        <w:t xml:space="preserve">. Aucune colocation n’est requise. </w:t>
      </w:r>
    </w:p>
    <w:p w:rsidR="00D72F56" w:rsidRDefault="00D72F56" w:rsidP="009743F8">
      <w:pPr>
        <w:ind w:left="360"/>
        <w:rPr>
          <w:ins w:id="18" w:author="France Vandermeulen" w:date="2013-10-23T23:44:00Z"/>
          <w:color w:val="1F497D"/>
        </w:rPr>
      </w:pPr>
      <w:ins w:id="19" w:author="France Vandermeulen" w:date="2013-10-23T23:44:00Z">
        <w:r>
          <w:rPr>
            <w:color w:val="1F497D"/>
          </w:rPr>
          <w:t xml:space="preserve">Information </w:t>
        </w:r>
        <w:proofErr w:type="spellStart"/>
        <w:r>
          <w:rPr>
            <w:color w:val="1F497D"/>
          </w:rPr>
          <w:t>confidentielle</w:t>
        </w:r>
        <w:proofErr w:type="spellEnd"/>
        <w:r>
          <w:rPr>
            <w:color w:val="1F497D"/>
          </w:rPr>
          <w:t xml:space="preserve"> </w:t>
        </w:r>
        <w:proofErr w:type="spellStart"/>
        <w:r>
          <w:rPr>
            <w:color w:val="1F497D"/>
          </w:rPr>
          <w:t>qui</w:t>
        </w:r>
        <w:proofErr w:type="spellEnd"/>
        <w:r>
          <w:rPr>
            <w:color w:val="1F497D"/>
          </w:rPr>
          <w:t xml:space="preserve"> sera </w:t>
        </w:r>
        <w:proofErr w:type="spellStart"/>
        <w:r>
          <w:rPr>
            <w:color w:val="1F497D"/>
          </w:rPr>
          <w:t>communiquée</w:t>
        </w:r>
        <w:proofErr w:type="spellEnd"/>
        <w:r>
          <w:rPr>
            <w:color w:val="1F497D"/>
          </w:rPr>
          <w:t xml:space="preserve"> sous NDA à </w:t>
        </w:r>
        <w:proofErr w:type="spellStart"/>
        <w:r>
          <w:rPr>
            <w:color w:val="1F497D"/>
          </w:rPr>
          <w:t>l’opérateur</w:t>
        </w:r>
        <w:proofErr w:type="spellEnd"/>
        <w:r>
          <w:rPr>
            <w:color w:val="1F497D"/>
          </w:rPr>
          <w:t xml:space="preserve"> </w:t>
        </w:r>
        <w:proofErr w:type="spellStart"/>
        <w:r>
          <w:rPr>
            <w:color w:val="1F497D"/>
          </w:rPr>
          <w:t>qui</w:t>
        </w:r>
        <w:proofErr w:type="spellEnd"/>
        <w:r>
          <w:rPr>
            <w:color w:val="1F497D"/>
          </w:rPr>
          <w:t xml:space="preserve"> en fait la </w:t>
        </w:r>
        <w:proofErr w:type="spellStart"/>
        <w:r>
          <w:rPr>
            <w:color w:val="1F497D"/>
          </w:rPr>
          <w:t>demande</w:t>
        </w:r>
        <w:proofErr w:type="spellEnd"/>
        <w:r>
          <w:rPr>
            <w:color w:val="1F497D"/>
          </w:rPr>
          <w:t xml:space="preserve">. </w:t>
        </w:r>
      </w:ins>
    </w:p>
    <w:p w:rsidR="00EB6824" w:rsidRDefault="00EB6824" w:rsidP="009743F8">
      <w:pPr>
        <w:ind w:left="360"/>
        <w:rPr>
          <w:lang w:val="fr-BE"/>
        </w:rPr>
      </w:pPr>
    </w:p>
    <w:p w:rsidR="00235334" w:rsidRDefault="00594C33" w:rsidP="00594C33">
      <w:pPr>
        <w:pStyle w:val="Titre"/>
        <w:rPr>
          <w:rFonts w:ascii="Arial" w:hAnsi="Arial" w:cs="Arial"/>
          <w:b/>
          <w:sz w:val="36"/>
          <w:szCs w:val="36"/>
          <w:lang w:val="fr-BE"/>
        </w:rPr>
      </w:pPr>
      <w:bookmarkStart w:id="20" w:name="_Toc369208139"/>
      <w:r>
        <w:rPr>
          <w:rFonts w:ascii="Arial" w:hAnsi="Arial" w:cs="Arial"/>
          <w:b/>
          <w:sz w:val="36"/>
          <w:szCs w:val="36"/>
          <w:lang w:val="fr-BE"/>
        </w:rPr>
        <w:t xml:space="preserve">Appendice - </w:t>
      </w:r>
      <w:r w:rsidRPr="00235334">
        <w:rPr>
          <w:rFonts w:ascii="Arial" w:hAnsi="Arial" w:cs="Arial"/>
          <w:b/>
          <w:sz w:val="36"/>
          <w:szCs w:val="36"/>
          <w:lang w:val="fr-BE"/>
        </w:rPr>
        <w:t xml:space="preserve">Spécifications techniques de l’Installation Intérieure </w:t>
      </w:r>
      <w:r>
        <w:rPr>
          <w:rFonts w:ascii="Arial" w:hAnsi="Arial" w:cs="Arial"/>
          <w:b/>
          <w:sz w:val="36"/>
          <w:szCs w:val="36"/>
          <w:lang w:val="fr-BE"/>
        </w:rPr>
        <w:t>-</w:t>
      </w:r>
      <w:bookmarkEnd w:id="20"/>
      <w:r>
        <w:rPr>
          <w:rFonts w:ascii="Arial" w:hAnsi="Arial" w:cs="Arial"/>
          <w:b/>
          <w:sz w:val="36"/>
          <w:szCs w:val="36"/>
          <w:lang w:val="fr-BE"/>
        </w:rPr>
        <w:t xml:space="preserve"> </w:t>
      </w:r>
    </w:p>
    <w:p w:rsidR="006C1B92" w:rsidRDefault="00564C55" w:rsidP="006C1B92">
      <w:pPr>
        <w:jc w:val="both"/>
        <w:rPr>
          <w:lang w:val="fr-BE"/>
        </w:rPr>
      </w:pPr>
      <w:r>
        <w:rPr>
          <w:lang w:val="fr-BE"/>
        </w:rPr>
        <w:t>L</w:t>
      </w:r>
      <w:r w:rsidR="00267E2E" w:rsidRPr="009769FD">
        <w:rPr>
          <w:lang w:val="fr-BE"/>
        </w:rPr>
        <w:t xml:space="preserve">es différents composants de l’Installation Intérieure doivent répondre à certaines spécifications techniques. </w:t>
      </w:r>
    </w:p>
    <w:p w:rsidR="00012BDC" w:rsidRPr="009769FD" w:rsidRDefault="00012BDC" w:rsidP="006C1B92">
      <w:pPr>
        <w:jc w:val="both"/>
        <w:rPr>
          <w:lang w:val="fr-BE"/>
        </w:rPr>
      </w:pPr>
      <w:r w:rsidRPr="009769FD">
        <w:rPr>
          <w:lang w:val="fr-BE"/>
        </w:rPr>
        <w:t xml:space="preserve">Le présent document définit </w:t>
      </w:r>
      <w:r w:rsidR="00564C55">
        <w:rPr>
          <w:lang w:val="fr-BE"/>
        </w:rPr>
        <w:t>c</w:t>
      </w:r>
      <w:r w:rsidR="00267E2E" w:rsidRPr="009769FD">
        <w:rPr>
          <w:lang w:val="fr-BE"/>
        </w:rPr>
        <w:t>es spécifications techniques requises par</w:t>
      </w:r>
      <w:r w:rsidRPr="009769FD">
        <w:rPr>
          <w:lang w:val="fr-BE"/>
        </w:rPr>
        <w:t xml:space="preserve"> TECTEO </w:t>
      </w:r>
      <w:r w:rsidR="005213C4" w:rsidRPr="009769FD">
        <w:rPr>
          <w:lang w:val="fr-BE"/>
        </w:rPr>
        <w:t xml:space="preserve">dans le cadre de </w:t>
      </w:r>
      <w:r w:rsidRPr="009769FD">
        <w:rPr>
          <w:lang w:val="fr-BE"/>
        </w:rPr>
        <w:t>l’Offre de Référence de TECTEO pour le Service de Revente de l’Offre Analogique, de l’Accès à la Plateforme de Télévision Numérique et la Revente de l’Offre d’Accès Haut Débit</w:t>
      </w:r>
      <w:r w:rsidR="005213C4" w:rsidRPr="009769FD">
        <w:rPr>
          <w:lang w:val="fr-BE"/>
        </w:rPr>
        <w:t xml:space="preserve">. </w:t>
      </w:r>
      <w:r w:rsidR="00B9586A" w:rsidRPr="009769FD">
        <w:rPr>
          <w:lang w:val="fr-BE"/>
        </w:rPr>
        <w:t>Le présent</w:t>
      </w:r>
      <w:r w:rsidR="005213C4" w:rsidRPr="009769FD">
        <w:rPr>
          <w:lang w:val="fr-BE"/>
        </w:rPr>
        <w:t xml:space="preserve"> document est une partie intégrale de cet</w:t>
      </w:r>
      <w:r w:rsidR="008A4A98" w:rsidRPr="009769FD">
        <w:rPr>
          <w:lang w:val="fr-BE"/>
        </w:rPr>
        <w:t>te</w:t>
      </w:r>
      <w:r w:rsidR="005213C4" w:rsidRPr="009769FD">
        <w:rPr>
          <w:lang w:val="fr-BE"/>
        </w:rPr>
        <w:t xml:space="preserve"> Offre de Référence. </w:t>
      </w:r>
      <w:r w:rsidR="00B9586A" w:rsidRPr="009769FD">
        <w:rPr>
          <w:lang w:val="fr-BE"/>
        </w:rPr>
        <w:t>En cas de conflit entre les conditions décrites dans cet</w:t>
      </w:r>
      <w:r w:rsidR="008A4A98" w:rsidRPr="009769FD">
        <w:rPr>
          <w:lang w:val="fr-BE"/>
        </w:rPr>
        <w:t>te</w:t>
      </w:r>
      <w:r w:rsidR="00B9586A" w:rsidRPr="009769FD">
        <w:rPr>
          <w:lang w:val="fr-BE"/>
        </w:rPr>
        <w:t xml:space="preserve"> Offre de Référence et le présent document, le présent document prévaudra.</w:t>
      </w:r>
    </w:p>
    <w:p w:rsidR="00267E2E" w:rsidRPr="009769FD" w:rsidRDefault="00267E2E" w:rsidP="00267E2E">
      <w:pPr>
        <w:pStyle w:val="Titre1"/>
        <w:rPr>
          <w:lang w:val="fr-BE"/>
        </w:rPr>
      </w:pPr>
      <w:bookmarkStart w:id="21" w:name="_Toc315161799"/>
      <w:bookmarkStart w:id="22" w:name="_Toc315719203"/>
      <w:bookmarkStart w:id="23" w:name="_Toc315161791"/>
      <w:bookmarkStart w:id="24" w:name="_Toc315719195"/>
      <w:r w:rsidRPr="009769FD">
        <w:rPr>
          <w:lang w:val="fr-BE"/>
        </w:rPr>
        <w:t>Spécifications techniques</w:t>
      </w:r>
    </w:p>
    <w:p w:rsidR="00183162" w:rsidRPr="009769FD" w:rsidRDefault="00183162" w:rsidP="006C1B92">
      <w:pPr>
        <w:jc w:val="both"/>
        <w:rPr>
          <w:lang w:val="fr-BE"/>
        </w:rPr>
      </w:pPr>
      <w:r w:rsidRPr="009769FD">
        <w:rPr>
          <w:lang w:val="fr-BE"/>
        </w:rPr>
        <w:t>Les différents composants de l’Installation Intérieure doivent être en conformité avec les spécifications suivantes :</w:t>
      </w:r>
    </w:p>
    <w:bookmarkEnd w:id="21"/>
    <w:bookmarkEnd w:id="22"/>
    <w:p w:rsidR="00C01B31" w:rsidRPr="009769FD" w:rsidRDefault="00974740" w:rsidP="00974740">
      <w:pPr>
        <w:pStyle w:val="Titre2"/>
        <w:rPr>
          <w:lang w:val="fr-BE"/>
        </w:rPr>
      </w:pPr>
      <w:r w:rsidRPr="009769FD">
        <w:rPr>
          <w:lang w:val="fr-BE"/>
        </w:rPr>
        <w:t>Câble</w:t>
      </w:r>
    </w:p>
    <w:p w:rsidR="00C01B31" w:rsidRPr="009769FD" w:rsidRDefault="00C01B31" w:rsidP="00974740">
      <w:pPr>
        <w:rPr>
          <w:lang w:val="fr-BE"/>
        </w:rPr>
      </w:pPr>
      <w:r w:rsidRPr="009769FD">
        <w:rPr>
          <w:lang w:val="fr-BE"/>
        </w:rPr>
        <w:t xml:space="preserve">Pour RG6U </w:t>
      </w:r>
    </w:p>
    <w:p w:rsidR="00C01B31" w:rsidRPr="009769FD" w:rsidRDefault="00C01B31" w:rsidP="00974740">
      <w:pPr>
        <w:pStyle w:val="Paragraphedeliste"/>
        <w:rPr>
          <w:rFonts w:eastAsia="Calibri"/>
          <w:lang w:val="fr-BE"/>
        </w:rPr>
      </w:pPr>
      <w:proofErr w:type="spellStart"/>
      <w:r w:rsidRPr="009769FD">
        <w:rPr>
          <w:rFonts w:eastAsia="Calibri"/>
          <w:lang w:val="fr-BE"/>
        </w:rPr>
        <w:t>CommScope</w:t>
      </w:r>
      <w:proofErr w:type="spellEnd"/>
      <w:r w:rsidRPr="009769FD">
        <w:rPr>
          <w:rFonts w:eastAsia="Calibri"/>
          <w:lang w:val="fr-BE"/>
        </w:rPr>
        <w:t xml:space="preserve"> 6F(TC</w:t>
      </w:r>
      <w:proofErr w:type="gramStart"/>
      <w:r w:rsidRPr="009769FD">
        <w:rPr>
          <w:rFonts w:eastAsia="Calibri"/>
          <w:lang w:val="fr-BE"/>
        </w:rPr>
        <w:t>)V</w:t>
      </w:r>
      <w:proofErr w:type="gramEnd"/>
      <w:r w:rsidRPr="009769FD">
        <w:rPr>
          <w:rFonts w:eastAsia="Calibri"/>
          <w:lang w:val="fr-BE"/>
        </w:rPr>
        <w:t xml:space="preserve"> - 60% CW Bd HS gris</w:t>
      </w:r>
      <w:r w:rsidR="006C1B92">
        <w:rPr>
          <w:rFonts w:eastAsia="Calibri"/>
          <w:lang w:val="fr-BE"/>
        </w:rPr>
        <w:t xml:space="preserve"> ou équivalent techniquement</w:t>
      </w:r>
    </w:p>
    <w:p w:rsidR="00C01B31" w:rsidRPr="009769FD" w:rsidRDefault="00C01B31" w:rsidP="00974740">
      <w:pPr>
        <w:pStyle w:val="Paragraphedeliste"/>
        <w:rPr>
          <w:rFonts w:eastAsia="Calibri"/>
          <w:lang w:val="fr-BE"/>
        </w:rPr>
      </w:pPr>
      <w:r w:rsidRPr="009769FD">
        <w:rPr>
          <w:rFonts w:eastAsia="Calibri"/>
          <w:lang w:val="fr-BE"/>
        </w:rPr>
        <w:t>Eupen 7CW05CRT5V – HS</w:t>
      </w:r>
      <w:r w:rsidR="006C1B92">
        <w:rPr>
          <w:rFonts w:eastAsia="Calibri"/>
          <w:lang w:val="fr-BE"/>
        </w:rPr>
        <w:t xml:space="preserve"> ou équivalent techniquement</w:t>
      </w:r>
    </w:p>
    <w:p w:rsidR="00C01B31" w:rsidRPr="009769FD" w:rsidRDefault="00C01B31" w:rsidP="00974740">
      <w:pPr>
        <w:pStyle w:val="Titre2"/>
        <w:rPr>
          <w:lang w:val="fr-BE"/>
        </w:rPr>
      </w:pPr>
      <w:r w:rsidRPr="009769FD">
        <w:rPr>
          <w:lang w:val="fr-BE"/>
        </w:rPr>
        <w:t>Connecteurs</w:t>
      </w:r>
    </w:p>
    <w:p w:rsidR="00C01B31" w:rsidRPr="009769FD" w:rsidRDefault="00C01B31" w:rsidP="00974740">
      <w:pPr>
        <w:rPr>
          <w:lang w:val="fr-BE"/>
        </w:rPr>
      </w:pPr>
      <w:r w:rsidRPr="009769FD">
        <w:rPr>
          <w:lang w:val="fr-BE"/>
        </w:rPr>
        <w:t>Pour RG6U </w:t>
      </w:r>
    </w:p>
    <w:p w:rsidR="00C01B31" w:rsidRPr="00564C55" w:rsidRDefault="00C01B31" w:rsidP="00974740">
      <w:pPr>
        <w:pStyle w:val="Paragraphedeliste"/>
        <w:rPr>
          <w:lang w:val="en-US"/>
        </w:rPr>
      </w:pPr>
      <w:proofErr w:type="gramStart"/>
      <w:r w:rsidRPr="00564C55">
        <w:rPr>
          <w:lang w:val="en-US"/>
        </w:rPr>
        <w:t>PCT :</w:t>
      </w:r>
      <w:proofErr w:type="gramEnd"/>
      <w:r w:rsidRPr="00564C55">
        <w:rPr>
          <w:lang w:val="en-US"/>
        </w:rPr>
        <w:t xml:space="preserve"> PCT-TRS-6L -TRS Compression Connector, Self Locking, Series 6 Universal</w:t>
      </w:r>
      <w:r w:rsidR="006C1B92">
        <w:rPr>
          <w:lang w:val="en-US"/>
        </w:rPr>
        <w:t xml:space="preserve"> </w:t>
      </w:r>
      <w:r w:rsidR="006C1B92">
        <w:rPr>
          <w:rFonts w:eastAsia="Calibri"/>
          <w:lang w:val="fr-BE"/>
        </w:rPr>
        <w:t>ou équivalent techniquement</w:t>
      </w:r>
    </w:p>
    <w:p w:rsidR="00C01B31" w:rsidRPr="009769FD" w:rsidRDefault="00C01B31" w:rsidP="00974740">
      <w:pPr>
        <w:rPr>
          <w:lang w:val="fr-BE"/>
        </w:rPr>
      </w:pPr>
      <w:r w:rsidRPr="009769FD">
        <w:rPr>
          <w:lang w:val="fr-BE"/>
        </w:rPr>
        <w:t>Pour RG59 (câble existant chez le client)</w:t>
      </w:r>
    </w:p>
    <w:p w:rsidR="00C01B31" w:rsidRPr="00564C55" w:rsidRDefault="00C01B31" w:rsidP="00974740">
      <w:pPr>
        <w:pStyle w:val="Paragraphedeliste"/>
        <w:rPr>
          <w:lang w:val="en-US"/>
        </w:rPr>
      </w:pPr>
      <w:r w:rsidRPr="00564C55">
        <w:rPr>
          <w:lang w:val="en-US"/>
        </w:rPr>
        <w:t>PCT : PCT-TRS-59LCC - TRS Compression Connector, Self Locking, Series 59 Universal  Short for TECTEO Grey old cable</w:t>
      </w:r>
      <w:r w:rsidR="006C1B92">
        <w:rPr>
          <w:lang w:val="en-US"/>
        </w:rPr>
        <w:t xml:space="preserve"> </w:t>
      </w:r>
      <w:proofErr w:type="spellStart"/>
      <w:r w:rsidR="006C1B92" w:rsidRPr="006615C0">
        <w:rPr>
          <w:rFonts w:eastAsia="Calibri"/>
          <w:lang w:val="en-US"/>
        </w:rPr>
        <w:t>ou</w:t>
      </w:r>
      <w:proofErr w:type="spellEnd"/>
      <w:r w:rsidR="006C1B92" w:rsidRPr="006615C0">
        <w:rPr>
          <w:rFonts w:eastAsia="Calibri"/>
          <w:lang w:val="en-US"/>
        </w:rPr>
        <w:t xml:space="preserve"> </w:t>
      </w:r>
      <w:proofErr w:type="spellStart"/>
      <w:r w:rsidR="006C1B92" w:rsidRPr="006615C0">
        <w:rPr>
          <w:rFonts w:eastAsia="Calibri"/>
          <w:lang w:val="en-US"/>
        </w:rPr>
        <w:t>équivalent</w:t>
      </w:r>
      <w:proofErr w:type="spellEnd"/>
      <w:r w:rsidR="006C1B92" w:rsidRPr="006615C0">
        <w:rPr>
          <w:rFonts w:eastAsia="Calibri"/>
          <w:lang w:val="en-US"/>
        </w:rPr>
        <w:t xml:space="preserve"> </w:t>
      </w:r>
      <w:proofErr w:type="spellStart"/>
      <w:r w:rsidR="006C1B92" w:rsidRPr="006615C0">
        <w:rPr>
          <w:rFonts w:eastAsia="Calibri"/>
          <w:lang w:val="en-US"/>
        </w:rPr>
        <w:t>techniquement</w:t>
      </w:r>
      <w:proofErr w:type="spellEnd"/>
    </w:p>
    <w:p w:rsidR="00C01B31" w:rsidRPr="009769FD" w:rsidRDefault="00C01B31" w:rsidP="00974740">
      <w:pPr>
        <w:pStyle w:val="Titre2"/>
        <w:rPr>
          <w:lang w:val="fr-BE"/>
        </w:rPr>
      </w:pPr>
      <w:r w:rsidRPr="009769FD">
        <w:rPr>
          <w:lang w:val="fr-BE"/>
        </w:rPr>
        <w:lastRenderedPageBreak/>
        <w:t>Prises autorisées </w:t>
      </w:r>
    </w:p>
    <w:p w:rsidR="00C01B31" w:rsidRPr="009769FD" w:rsidRDefault="00C01B31" w:rsidP="00974740">
      <w:pPr>
        <w:pStyle w:val="Paragraphedeliste"/>
        <w:rPr>
          <w:lang w:val="fr-BE"/>
        </w:rPr>
      </w:pPr>
      <w:r w:rsidRPr="009769FD">
        <w:rPr>
          <w:lang w:val="fr-BE"/>
        </w:rPr>
        <w:t>HIRSCHMANN</w:t>
      </w:r>
      <w:r w:rsidRPr="009769FD">
        <w:rPr>
          <w:lang w:val="fr-BE"/>
        </w:rPr>
        <w:tab/>
      </w:r>
      <w:r w:rsidRPr="009769FD">
        <w:rPr>
          <w:lang w:val="fr-BE"/>
        </w:rPr>
        <w:tab/>
        <w:t>FS1B</w:t>
      </w:r>
      <w:r w:rsidRPr="009769FD">
        <w:rPr>
          <w:lang w:val="fr-BE"/>
        </w:rPr>
        <w:tab/>
      </w:r>
      <w:r w:rsidRPr="009769FD">
        <w:rPr>
          <w:lang w:val="fr-BE"/>
        </w:rPr>
        <w:tab/>
        <w:t>Prise TV-FM non filtrée VR</w:t>
      </w:r>
      <w:r w:rsidR="006C1B92">
        <w:rPr>
          <w:lang w:val="fr-BE"/>
        </w:rPr>
        <w:t xml:space="preserve"> </w:t>
      </w:r>
      <w:r w:rsidR="006C1B92">
        <w:rPr>
          <w:rFonts w:eastAsia="Calibri"/>
          <w:lang w:val="fr-BE"/>
        </w:rPr>
        <w:t>ou équivalent techniquement</w:t>
      </w:r>
    </w:p>
    <w:p w:rsidR="00C01B31" w:rsidRPr="009769FD" w:rsidRDefault="00C01B31" w:rsidP="00974740">
      <w:pPr>
        <w:pStyle w:val="Paragraphedeliste"/>
        <w:rPr>
          <w:lang w:val="fr-BE"/>
        </w:rPr>
      </w:pPr>
      <w:r w:rsidRPr="009769FD">
        <w:rPr>
          <w:lang w:val="fr-BE"/>
        </w:rPr>
        <w:t>DTG</w:t>
      </w:r>
      <w:r w:rsidRPr="009769FD">
        <w:rPr>
          <w:lang w:val="fr-BE"/>
        </w:rPr>
        <w:tab/>
      </w:r>
      <w:r w:rsidRPr="009769FD">
        <w:rPr>
          <w:lang w:val="fr-BE"/>
        </w:rPr>
        <w:tab/>
      </w:r>
      <w:r w:rsidRPr="009769FD">
        <w:rPr>
          <w:lang w:val="fr-BE"/>
        </w:rPr>
        <w:tab/>
        <w:t>DLB-01A/AS</w:t>
      </w:r>
      <w:r w:rsidRPr="009769FD">
        <w:rPr>
          <w:lang w:val="fr-BE"/>
        </w:rPr>
        <w:tab/>
        <w:t>prise TV-FM non filtrée VR</w:t>
      </w:r>
      <w:r w:rsidR="006C1B92">
        <w:rPr>
          <w:lang w:val="fr-BE"/>
        </w:rPr>
        <w:t xml:space="preserve"> </w:t>
      </w:r>
      <w:r w:rsidR="006C1B92">
        <w:rPr>
          <w:rFonts w:eastAsia="Calibri"/>
          <w:lang w:val="fr-BE"/>
        </w:rPr>
        <w:t>ou équivalent techniquement</w:t>
      </w:r>
    </w:p>
    <w:p w:rsidR="00C01B31" w:rsidRPr="009769FD" w:rsidRDefault="00C01B31" w:rsidP="00974740">
      <w:pPr>
        <w:pStyle w:val="Paragraphedeliste"/>
        <w:rPr>
          <w:lang w:val="fr-BE"/>
        </w:rPr>
      </w:pPr>
      <w:r w:rsidRPr="009769FD">
        <w:rPr>
          <w:lang w:val="fr-BE"/>
        </w:rPr>
        <w:t>NIKO</w:t>
      </w:r>
      <w:r w:rsidRPr="009769FD">
        <w:rPr>
          <w:lang w:val="fr-BE"/>
        </w:rPr>
        <w:tab/>
      </w:r>
      <w:r w:rsidRPr="009769FD">
        <w:rPr>
          <w:lang w:val="fr-BE"/>
        </w:rPr>
        <w:tab/>
      </w:r>
      <w:r w:rsidRPr="009769FD">
        <w:rPr>
          <w:lang w:val="fr-BE"/>
        </w:rPr>
        <w:tab/>
        <w:t>170-*95**</w:t>
      </w:r>
      <w:r w:rsidRPr="009769FD">
        <w:rPr>
          <w:lang w:val="fr-BE"/>
        </w:rPr>
        <w:tab/>
        <w:t>prise TV-FM non filtrée VR</w:t>
      </w:r>
      <w:r w:rsidR="006C1B92">
        <w:rPr>
          <w:lang w:val="fr-BE"/>
        </w:rPr>
        <w:t xml:space="preserve"> </w:t>
      </w:r>
      <w:r w:rsidR="006C1B92">
        <w:rPr>
          <w:rFonts w:eastAsia="Calibri"/>
          <w:lang w:val="fr-BE"/>
        </w:rPr>
        <w:t>ou équivalent techniquement</w:t>
      </w:r>
    </w:p>
    <w:p w:rsidR="00C01B31" w:rsidRPr="009769FD" w:rsidRDefault="00C01B31" w:rsidP="00974740">
      <w:pPr>
        <w:pStyle w:val="Paragraphedeliste"/>
        <w:rPr>
          <w:lang w:val="fr-BE"/>
        </w:rPr>
      </w:pPr>
      <w:proofErr w:type="spellStart"/>
      <w:r w:rsidRPr="009769FD">
        <w:rPr>
          <w:lang w:val="fr-BE"/>
        </w:rPr>
        <w:t>Bticino</w:t>
      </w:r>
      <w:proofErr w:type="spellEnd"/>
      <w:r w:rsidRPr="009769FD">
        <w:rPr>
          <w:lang w:val="fr-BE"/>
        </w:rPr>
        <w:t xml:space="preserve"> / Legrand</w:t>
      </w:r>
      <w:r w:rsidRPr="009769FD">
        <w:rPr>
          <w:lang w:val="fr-BE"/>
        </w:rPr>
        <w:tab/>
        <w:t>ECH 03 -3</w:t>
      </w:r>
      <w:r w:rsidRPr="009769FD">
        <w:rPr>
          <w:lang w:val="fr-BE"/>
        </w:rPr>
        <w:tab/>
        <w:t>prise TV-FM non filtrée VR</w:t>
      </w:r>
      <w:r w:rsidR="006C1B92">
        <w:rPr>
          <w:lang w:val="fr-BE"/>
        </w:rPr>
        <w:t xml:space="preserve"> </w:t>
      </w:r>
      <w:r w:rsidR="006C1B92">
        <w:rPr>
          <w:rFonts w:eastAsia="Calibri"/>
          <w:lang w:val="fr-BE"/>
        </w:rPr>
        <w:t>ou équivalent techniquement</w:t>
      </w:r>
    </w:p>
    <w:p w:rsidR="00235334" w:rsidRDefault="00564C55" w:rsidP="006C1B92">
      <w:pPr>
        <w:ind w:left="360"/>
        <w:jc w:val="both"/>
        <w:rPr>
          <w:lang w:val="fr-BE"/>
        </w:rPr>
      </w:pPr>
      <w:r>
        <w:rPr>
          <w:lang w:val="fr-BE"/>
        </w:rPr>
        <w:t xml:space="preserve">Dans le cas où l’Installation Intérieure ne serait pas en conformité avec ces spécifications, </w:t>
      </w:r>
      <w:r w:rsidR="00181991">
        <w:rPr>
          <w:lang w:val="fr-BE"/>
        </w:rPr>
        <w:t>TECTEO</w:t>
      </w:r>
      <w:r>
        <w:rPr>
          <w:lang w:val="fr-BE"/>
        </w:rPr>
        <w:t xml:space="preserve"> n’a aucune responsabilité pour ce qui concerne le Service de résolution des pannes.  </w:t>
      </w:r>
      <w:r w:rsidR="00181991">
        <w:rPr>
          <w:lang w:val="fr-BE"/>
        </w:rPr>
        <w:t xml:space="preserve">TECTEO </w:t>
      </w:r>
      <w:r>
        <w:rPr>
          <w:lang w:val="fr-BE"/>
        </w:rPr>
        <w:t xml:space="preserve">se réserve le </w:t>
      </w:r>
      <w:proofErr w:type="spellStart"/>
      <w:r>
        <w:rPr>
          <w:lang w:val="fr-BE"/>
        </w:rPr>
        <w:t>doit</w:t>
      </w:r>
      <w:proofErr w:type="spellEnd"/>
      <w:r>
        <w:rPr>
          <w:lang w:val="fr-BE"/>
        </w:rPr>
        <w:t xml:space="preserve"> de vérifier l’Installation Intérieure en cas d’intervention sur place dans le cadre du Service de Support. </w:t>
      </w:r>
      <w:bookmarkEnd w:id="23"/>
      <w:bookmarkEnd w:id="24"/>
    </w:p>
    <w:p w:rsidR="00235334" w:rsidRDefault="00235334">
      <w:pPr>
        <w:widowControl/>
        <w:autoSpaceDE/>
        <w:autoSpaceDN/>
        <w:adjustRightInd/>
        <w:spacing w:after="200" w:line="276" w:lineRule="auto"/>
        <w:rPr>
          <w:lang w:val="fr-BE"/>
        </w:rPr>
      </w:pPr>
      <w:r>
        <w:rPr>
          <w:lang w:val="fr-BE"/>
        </w:rPr>
        <w:br w:type="page"/>
      </w:r>
    </w:p>
    <w:p w:rsidR="00125436" w:rsidRPr="007B4D4A" w:rsidRDefault="000A5D5C" w:rsidP="00125436">
      <w:pPr>
        <w:pStyle w:val="Titre"/>
        <w:rPr>
          <w:rFonts w:ascii="Arial" w:hAnsi="Arial" w:cs="Arial"/>
          <w:b/>
          <w:sz w:val="44"/>
          <w:szCs w:val="44"/>
          <w:lang w:val="fr-BE"/>
        </w:rPr>
      </w:pPr>
      <w:bookmarkStart w:id="25" w:name="_Toc369208141"/>
      <w:r>
        <w:rPr>
          <w:rFonts w:ascii="Arial" w:hAnsi="Arial" w:cs="Arial"/>
          <w:b/>
          <w:sz w:val="44"/>
          <w:szCs w:val="44"/>
          <w:lang w:val="fr-BE"/>
        </w:rPr>
        <w:lastRenderedPageBreak/>
        <w:t xml:space="preserve">Appendice </w:t>
      </w:r>
      <w:r w:rsidR="00125436">
        <w:rPr>
          <w:rFonts w:ascii="Arial" w:hAnsi="Arial" w:cs="Arial"/>
          <w:b/>
          <w:sz w:val="44"/>
          <w:szCs w:val="44"/>
          <w:lang w:val="fr-BE"/>
        </w:rPr>
        <w:t xml:space="preserve">- </w:t>
      </w:r>
      <w:r>
        <w:rPr>
          <w:rFonts w:ascii="Arial" w:hAnsi="Arial" w:cs="Arial"/>
          <w:b/>
          <w:sz w:val="44"/>
          <w:szCs w:val="44"/>
          <w:lang w:val="fr-BE"/>
        </w:rPr>
        <w:t xml:space="preserve">Format des </w:t>
      </w:r>
      <w:r w:rsidR="00125436" w:rsidRPr="008E0738">
        <w:rPr>
          <w:rFonts w:ascii="Arial" w:hAnsi="Arial" w:cs="Arial"/>
          <w:b/>
          <w:sz w:val="44"/>
          <w:szCs w:val="44"/>
          <w:lang w:val="fr-BE"/>
        </w:rPr>
        <w:t xml:space="preserve">révisions de </w:t>
      </w:r>
      <w:r w:rsidR="00125436">
        <w:rPr>
          <w:rFonts w:ascii="Arial" w:hAnsi="Arial" w:cs="Arial"/>
          <w:b/>
          <w:sz w:val="44"/>
          <w:szCs w:val="44"/>
          <w:lang w:val="fr-BE"/>
        </w:rPr>
        <w:t>v</w:t>
      </w:r>
      <w:r w:rsidR="00125436" w:rsidRPr="008E0738">
        <w:rPr>
          <w:rFonts w:ascii="Arial" w:hAnsi="Arial" w:cs="Arial"/>
          <w:b/>
          <w:sz w:val="44"/>
          <w:szCs w:val="44"/>
          <w:lang w:val="fr-BE"/>
        </w:rPr>
        <w:t>olume</w:t>
      </w:r>
      <w:bookmarkEnd w:id="25"/>
      <w:r w:rsidR="00125436">
        <w:rPr>
          <w:rFonts w:ascii="Arial" w:hAnsi="Arial" w:cs="Arial"/>
          <w:b/>
          <w:sz w:val="44"/>
          <w:szCs w:val="44"/>
          <w:lang w:val="fr-BE"/>
        </w:rPr>
        <w:t xml:space="preserve"> </w:t>
      </w:r>
    </w:p>
    <w:p w:rsidR="00A075BC" w:rsidRDefault="00686982" w:rsidP="00A075BC">
      <w:pPr>
        <w:jc w:val="both"/>
        <w:rPr>
          <w:rFonts w:ascii="Verdana" w:hAnsi="Verdana"/>
          <w:sz w:val="20"/>
          <w:szCs w:val="20"/>
          <w:lang w:val="fr-BE"/>
        </w:rPr>
      </w:pPr>
      <w:r w:rsidRPr="007B4D4A">
        <w:rPr>
          <w:lang w:val="fr-BE"/>
        </w:rPr>
        <w:t>Le format o</w:t>
      </w:r>
      <w:r>
        <w:rPr>
          <w:lang w:val="fr-BE"/>
        </w:rPr>
        <w:t xml:space="preserve">bligatoire de la prévision est repris ci-dessous. </w:t>
      </w:r>
      <w:r w:rsidRPr="007B4D4A">
        <w:rPr>
          <w:lang w:val="fr-BE"/>
        </w:rPr>
        <w:t xml:space="preserve"> A la demande du Bénéficiaire, TECTEO fournira une version en format Excel de ce document</w:t>
      </w:r>
      <w:r w:rsidRPr="007B4D4A">
        <w:rPr>
          <w:rFonts w:ascii="Verdana" w:hAnsi="Verdana"/>
          <w:sz w:val="20"/>
          <w:szCs w:val="20"/>
          <w:lang w:val="fr-BE"/>
        </w:rPr>
        <w:t>.</w:t>
      </w:r>
    </w:p>
    <w:p w:rsidR="00125436" w:rsidRPr="009769FD" w:rsidRDefault="00125436" w:rsidP="00A075BC">
      <w:pPr>
        <w:jc w:val="both"/>
        <w:rPr>
          <w:lang w:val="fr-BE"/>
        </w:rPr>
      </w:pPr>
      <w:r w:rsidRPr="00A53412">
        <w:rPr>
          <w:noProof/>
          <w:lang w:val="fr-BE" w:eastAsia="fr-BE"/>
        </w:rPr>
        <w:lastRenderedPageBreak/>
        <w:drawing>
          <wp:inline distT="0" distB="0" distL="0" distR="0" wp14:anchorId="7002591F" wp14:editId="2521FD17">
            <wp:extent cx="5972810" cy="8302050"/>
            <wp:effectExtent l="0" t="0" r="889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2810" cy="8302050"/>
                    </a:xfrm>
                    <a:prstGeom prst="rect">
                      <a:avLst/>
                    </a:prstGeom>
                    <a:noFill/>
                    <a:ln>
                      <a:noFill/>
                    </a:ln>
                  </pic:spPr>
                </pic:pic>
              </a:graphicData>
            </a:graphic>
          </wp:inline>
        </w:drawing>
      </w:r>
    </w:p>
    <w:sectPr w:rsidR="00125436" w:rsidRPr="009769FD" w:rsidSect="00FC0F89">
      <w:footerReference w:type="default" r:id="rId12"/>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C08" w:rsidRDefault="00D82C08" w:rsidP="00235F03">
      <w:pPr>
        <w:spacing w:after="0"/>
      </w:pPr>
      <w:r>
        <w:separator/>
      </w:r>
    </w:p>
  </w:endnote>
  <w:endnote w:type="continuationSeparator" w:id="0">
    <w:p w:rsidR="00D82C08" w:rsidRDefault="00D82C08" w:rsidP="00235F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C68" w:rsidRDefault="00275FD2">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Offre de Référence de TECTEO</w:t>
    </w:r>
    <w:r w:rsidR="00135D76">
      <w:rPr>
        <w:rFonts w:asciiTheme="majorHAnsi" w:hAnsiTheme="majorHAnsi"/>
        <w:lang w:val="fr-BE"/>
      </w:rPr>
      <w:t xml:space="preserve"> </w:t>
    </w:r>
    <w:r w:rsidR="000A5D5C">
      <w:rPr>
        <w:rFonts w:asciiTheme="majorHAnsi" w:hAnsiTheme="majorHAnsi"/>
        <w:lang w:val="fr-BE"/>
      </w:rPr>
      <w:t xml:space="preserve">-  </w:t>
    </w:r>
    <w:r w:rsidR="00235334">
      <w:rPr>
        <w:rFonts w:asciiTheme="majorHAnsi" w:hAnsiTheme="majorHAnsi"/>
        <w:lang w:val="fr-BE"/>
      </w:rPr>
      <w:t>10/10/2013</w:t>
    </w:r>
    <w:r w:rsidR="00135D76">
      <w:rPr>
        <w:rFonts w:asciiTheme="majorHAnsi" w:hAnsiTheme="majorHAnsi"/>
        <w:lang w:val="fr-BE"/>
      </w:rPr>
      <w:t xml:space="preserve"> </w:t>
    </w:r>
    <w:r w:rsidR="004B4E31">
      <w:rPr>
        <w:rFonts w:asciiTheme="majorHAnsi" w:hAnsiTheme="majorHAnsi"/>
        <w:lang w:val="fr-BE"/>
      </w:rPr>
      <w:t>–</w:t>
    </w:r>
    <w:r w:rsidR="00135D76">
      <w:rPr>
        <w:rFonts w:asciiTheme="majorHAnsi" w:hAnsiTheme="majorHAnsi"/>
        <w:lang w:val="fr-BE"/>
      </w:rPr>
      <w:t xml:space="preserve"> </w:t>
    </w:r>
    <w:r w:rsidR="004B4E31">
      <w:rPr>
        <w:rFonts w:asciiTheme="majorHAnsi" w:hAnsiTheme="majorHAnsi"/>
        <w:lang w:val="fr-BE"/>
      </w:rPr>
      <w:t>Appendice</w:t>
    </w:r>
    <w:r w:rsidR="00235334">
      <w:rPr>
        <w:rFonts w:asciiTheme="majorHAnsi" w:hAnsiTheme="majorHAnsi"/>
        <w:lang w:val="fr-BE"/>
      </w:rPr>
      <w:t>s</w:t>
    </w:r>
    <w:r w:rsidR="004B4E31">
      <w:rPr>
        <w:rFonts w:asciiTheme="majorHAnsi" w:hAnsiTheme="majorHAnsi"/>
        <w:lang w:val="fr-BE"/>
      </w:rPr>
      <w:t xml:space="preserve"> </w:t>
    </w:r>
    <w:proofErr w:type="spellStart"/>
    <w:r w:rsidR="00235334">
      <w:rPr>
        <w:rFonts w:asciiTheme="majorHAnsi" w:hAnsiTheme="majorHAnsi"/>
        <w:lang w:val="fr-BE"/>
      </w:rPr>
      <w:t>Tecteo</w:t>
    </w:r>
    <w:proofErr w:type="spellEnd"/>
    <w:r w:rsidR="000A5D5C">
      <w:rPr>
        <w:rFonts w:asciiTheme="majorHAnsi" w:hAnsiTheme="majorHAnsi"/>
        <w:lang w:val="fr-BE"/>
      </w:rPr>
      <w:t xml:space="preserve"> </w:t>
    </w:r>
    <w:ins w:id="26" w:author="France Vandermeulen" w:date="2013-10-24T00:33:00Z">
      <w:r w:rsidR="002A0867">
        <w:rPr>
          <w:rFonts w:asciiTheme="majorHAnsi" w:hAnsiTheme="majorHAnsi"/>
          <w:lang w:val="fr-BE"/>
        </w:rPr>
        <w:t>– version publique</w:t>
      </w:r>
    </w:ins>
    <w:r w:rsidR="00CD6C68">
      <w:rPr>
        <w:rFonts w:asciiTheme="majorHAnsi" w:hAnsiTheme="majorHAnsi"/>
      </w:rPr>
      <w:ptab w:relativeTo="margin" w:alignment="right" w:leader="none"/>
    </w:r>
    <w:r w:rsidR="00CD6C68">
      <w:rPr>
        <w:rFonts w:asciiTheme="majorHAnsi" w:hAnsiTheme="majorHAnsi"/>
        <w:lang w:val="fr-BE"/>
      </w:rPr>
      <w:t xml:space="preserve">Page </w:t>
    </w:r>
    <w:r w:rsidR="00EE0D69">
      <w:fldChar w:fldCharType="begin"/>
    </w:r>
    <w:r w:rsidR="00CD6C68">
      <w:rPr>
        <w:lang w:val="fr-BE"/>
      </w:rPr>
      <w:instrText xml:space="preserve"> PAGE   \* MERGEFORMAT </w:instrText>
    </w:r>
    <w:r w:rsidR="00EE0D69">
      <w:fldChar w:fldCharType="separate"/>
    </w:r>
    <w:r w:rsidR="002A0867" w:rsidRPr="002A0867">
      <w:rPr>
        <w:rFonts w:asciiTheme="majorHAnsi" w:hAnsiTheme="majorHAnsi"/>
        <w:noProof/>
        <w:lang w:val="fr-BE"/>
      </w:rPr>
      <w:t>1</w:t>
    </w:r>
    <w:r w:rsidR="00EE0D69">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C08" w:rsidRDefault="00D82C08" w:rsidP="00235F03">
      <w:pPr>
        <w:spacing w:after="0"/>
      </w:pPr>
      <w:r>
        <w:separator/>
      </w:r>
    </w:p>
  </w:footnote>
  <w:footnote w:type="continuationSeparator" w:id="0">
    <w:p w:rsidR="00D82C08" w:rsidRDefault="00D82C08" w:rsidP="00235F0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2">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4">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E571FAD"/>
    <w:multiLevelType w:val="hybridMultilevel"/>
    <w:tmpl w:val="D5D04268"/>
    <w:lvl w:ilvl="0" w:tplc="D2186E44">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7">
    <w:nsid w:val="5011744F"/>
    <w:multiLevelType w:val="hybridMultilevel"/>
    <w:tmpl w:val="0A96877E"/>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9">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9"/>
  </w:num>
  <w:num w:numId="9">
    <w:abstractNumId w:val="6"/>
  </w:num>
  <w:num w:numId="10">
    <w:abstractNumId w:val="4"/>
  </w:num>
  <w:num w:numId="11">
    <w:abstractNumId w:val="7"/>
  </w:num>
  <w:num w:numId="12">
    <w:abstractNumId w:val="0"/>
  </w:num>
  <w:num w:numId="13">
    <w:abstractNumId w:val="0"/>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9F3"/>
    <w:rsid w:val="00012BDC"/>
    <w:rsid w:val="000A2199"/>
    <w:rsid w:val="000A5D5C"/>
    <w:rsid w:val="000F1DDB"/>
    <w:rsid w:val="00125436"/>
    <w:rsid w:val="00135D76"/>
    <w:rsid w:val="001611B9"/>
    <w:rsid w:val="00181991"/>
    <w:rsid w:val="00183162"/>
    <w:rsid w:val="001A0C9A"/>
    <w:rsid w:val="001A30AE"/>
    <w:rsid w:val="002018A5"/>
    <w:rsid w:val="00235334"/>
    <w:rsid w:val="00235F03"/>
    <w:rsid w:val="002409B9"/>
    <w:rsid w:val="00267E2E"/>
    <w:rsid w:val="00275FD2"/>
    <w:rsid w:val="002A0867"/>
    <w:rsid w:val="002A5A8A"/>
    <w:rsid w:val="00336E14"/>
    <w:rsid w:val="003479D5"/>
    <w:rsid w:val="0041308C"/>
    <w:rsid w:val="004728CD"/>
    <w:rsid w:val="004A6EE7"/>
    <w:rsid w:val="004B4E31"/>
    <w:rsid w:val="004F7946"/>
    <w:rsid w:val="005213C4"/>
    <w:rsid w:val="005457CA"/>
    <w:rsid w:val="005639AF"/>
    <w:rsid w:val="00564C55"/>
    <w:rsid w:val="00586706"/>
    <w:rsid w:val="00594C33"/>
    <w:rsid w:val="005C0268"/>
    <w:rsid w:val="00644382"/>
    <w:rsid w:val="006615C0"/>
    <w:rsid w:val="00686982"/>
    <w:rsid w:val="006C1B92"/>
    <w:rsid w:val="0070238C"/>
    <w:rsid w:val="00776432"/>
    <w:rsid w:val="00797BED"/>
    <w:rsid w:val="007C13B7"/>
    <w:rsid w:val="008148B5"/>
    <w:rsid w:val="008A4A98"/>
    <w:rsid w:val="008C6B14"/>
    <w:rsid w:val="008D1324"/>
    <w:rsid w:val="009028F0"/>
    <w:rsid w:val="009261A9"/>
    <w:rsid w:val="009743F8"/>
    <w:rsid w:val="00974740"/>
    <w:rsid w:val="009769FD"/>
    <w:rsid w:val="009B1D66"/>
    <w:rsid w:val="00A044B9"/>
    <w:rsid w:val="00A075BC"/>
    <w:rsid w:val="00A11F24"/>
    <w:rsid w:val="00A1758A"/>
    <w:rsid w:val="00A35994"/>
    <w:rsid w:val="00A547AE"/>
    <w:rsid w:val="00A60E61"/>
    <w:rsid w:val="00A82686"/>
    <w:rsid w:val="00B15156"/>
    <w:rsid w:val="00B9143D"/>
    <w:rsid w:val="00B9586A"/>
    <w:rsid w:val="00C01B31"/>
    <w:rsid w:val="00C10916"/>
    <w:rsid w:val="00C56D9A"/>
    <w:rsid w:val="00C87133"/>
    <w:rsid w:val="00CD6C68"/>
    <w:rsid w:val="00CE78A5"/>
    <w:rsid w:val="00D109F3"/>
    <w:rsid w:val="00D72F56"/>
    <w:rsid w:val="00D82C08"/>
    <w:rsid w:val="00D830AF"/>
    <w:rsid w:val="00E173DD"/>
    <w:rsid w:val="00E2057B"/>
    <w:rsid w:val="00E5108C"/>
    <w:rsid w:val="00EB6824"/>
    <w:rsid w:val="00EC0A49"/>
    <w:rsid w:val="00EE0D69"/>
    <w:rsid w:val="00F538B6"/>
    <w:rsid w:val="00F76368"/>
    <w:rsid w:val="00FC0F89"/>
    <w:rsid w:val="00FE132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77643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538B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Rvision">
    <w:name w:val="Revision"/>
    <w:hidden/>
    <w:uiPriority w:val="99"/>
    <w:semiHidden/>
    <w:rsid w:val="00181991"/>
    <w:pPr>
      <w:spacing w:after="0" w:line="240" w:lineRule="auto"/>
    </w:pPr>
    <w:rPr>
      <w:rFonts w:eastAsiaTheme="minorEastAsia" w:cs="Arial"/>
      <w:sz w:val="24"/>
      <w:szCs w:val="24"/>
      <w:lang w:val="nl-BE" w:eastAsia="nl-BE"/>
    </w:rPr>
  </w:style>
  <w:style w:type="paragraph" w:styleId="En-tte">
    <w:name w:val="header"/>
    <w:basedOn w:val="Normal"/>
    <w:link w:val="En-tteCar"/>
    <w:uiPriority w:val="99"/>
    <w:unhideWhenUsed/>
    <w:rsid w:val="00275FD2"/>
    <w:pPr>
      <w:tabs>
        <w:tab w:val="center" w:pos="4536"/>
        <w:tab w:val="right" w:pos="9072"/>
      </w:tabs>
      <w:spacing w:after="0"/>
    </w:pPr>
  </w:style>
  <w:style w:type="character" w:customStyle="1" w:styleId="En-tteCar">
    <w:name w:val="En-tête Car"/>
    <w:basedOn w:val="Policepardfaut"/>
    <w:link w:val="En-tte"/>
    <w:uiPriority w:val="99"/>
    <w:rsid w:val="00275FD2"/>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9743F8"/>
    <w:rPr>
      <w:b/>
      <w:bCs/>
    </w:rPr>
  </w:style>
  <w:style w:type="character" w:customStyle="1" w:styleId="ObjetducommentaireCar">
    <w:name w:val="Objet du commentaire Car"/>
    <w:basedOn w:val="CommentaireCar"/>
    <w:link w:val="Objetducommentaire"/>
    <w:uiPriority w:val="99"/>
    <w:semiHidden/>
    <w:rsid w:val="009743F8"/>
    <w:rPr>
      <w:rFonts w:eastAsiaTheme="minorEastAsia" w:cs="Arial"/>
      <w:b/>
      <w:bCs/>
      <w:sz w:val="20"/>
      <w:szCs w:val="20"/>
      <w:lang w:val="nl-BE" w:eastAsia="nl-BE"/>
    </w:rPr>
  </w:style>
  <w:style w:type="paragraph" w:customStyle="1" w:styleId="Style1">
    <w:name w:val="Style1"/>
    <w:basedOn w:val="Titre"/>
    <w:link w:val="Style1Car"/>
    <w:qFormat/>
    <w:rsid w:val="00EB6824"/>
    <w:pPr>
      <w:ind w:left="698"/>
      <w:jc w:val="right"/>
    </w:pPr>
    <w:rPr>
      <w:rFonts w:ascii="Arial" w:hAnsi="Arial" w:cs="Arial"/>
      <w:b/>
      <w:sz w:val="36"/>
      <w:szCs w:val="36"/>
      <w:lang w:val="fr-BE"/>
    </w:rPr>
  </w:style>
  <w:style w:type="character" w:customStyle="1" w:styleId="Style1Car">
    <w:name w:val="Style1 Car"/>
    <w:basedOn w:val="TitreCar"/>
    <w:link w:val="Style1"/>
    <w:rsid w:val="00EB6824"/>
    <w:rPr>
      <w:rFonts w:ascii="Arial" w:eastAsiaTheme="majorEastAsia" w:hAnsi="Arial" w:cs="Arial"/>
      <w:b/>
      <w:color w:val="17365D" w:themeColor="text2" w:themeShade="BF"/>
      <w:spacing w:val="5"/>
      <w:kern w:val="28"/>
      <w:sz w:val="36"/>
      <w:szCs w:val="36"/>
      <w:lang w:val="nl-BE" w:eastAsia="nl-BE"/>
    </w:rPr>
  </w:style>
  <w:style w:type="paragraph" w:customStyle="1" w:styleId="Default">
    <w:name w:val="Default"/>
    <w:rsid w:val="006615C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77643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538B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Rvision">
    <w:name w:val="Revision"/>
    <w:hidden/>
    <w:uiPriority w:val="99"/>
    <w:semiHidden/>
    <w:rsid w:val="00181991"/>
    <w:pPr>
      <w:spacing w:after="0" w:line="240" w:lineRule="auto"/>
    </w:pPr>
    <w:rPr>
      <w:rFonts w:eastAsiaTheme="minorEastAsia" w:cs="Arial"/>
      <w:sz w:val="24"/>
      <w:szCs w:val="24"/>
      <w:lang w:val="nl-BE" w:eastAsia="nl-BE"/>
    </w:rPr>
  </w:style>
  <w:style w:type="paragraph" w:styleId="En-tte">
    <w:name w:val="header"/>
    <w:basedOn w:val="Normal"/>
    <w:link w:val="En-tteCar"/>
    <w:uiPriority w:val="99"/>
    <w:unhideWhenUsed/>
    <w:rsid w:val="00275FD2"/>
    <w:pPr>
      <w:tabs>
        <w:tab w:val="center" w:pos="4536"/>
        <w:tab w:val="right" w:pos="9072"/>
      </w:tabs>
      <w:spacing w:after="0"/>
    </w:pPr>
  </w:style>
  <w:style w:type="character" w:customStyle="1" w:styleId="En-tteCar">
    <w:name w:val="En-tête Car"/>
    <w:basedOn w:val="Policepardfaut"/>
    <w:link w:val="En-tte"/>
    <w:uiPriority w:val="99"/>
    <w:rsid w:val="00275FD2"/>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9743F8"/>
    <w:rPr>
      <w:b/>
      <w:bCs/>
    </w:rPr>
  </w:style>
  <w:style w:type="character" w:customStyle="1" w:styleId="ObjetducommentaireCar">
    <w:name w:val="Objet du commentaire Car"/>
    <w:basedOn w:val="CommentaireCar"/>
    <w:link w:val="Objetducommentaire"/>
    <w:uiPriority w:val="99"/>
    <w:semiHidden/>
    <w:rsid w:val="009743F8"/>
    <w:rPr>
      <w:rFonts w:eastAsiaTheme="minorEastAsia" w:cs="Arial"/>
      <w:b/>
      <w:bCs/>
      <w:sz w:val="20"/>
      <w:szCs w:val="20"/>
      <w:lang w:val="nl-BE" w:eastAsia="nl-BE"/>
    </w:rPr>
  </w:style>
  <w:style w:type="paragraph" w:customStyle="1" w:styleId="Style1">
    <w:name w:val="Style1"/>
    <w:basedOn w:val="Titre"/>
    <w:link w:val="Style1Car"/>
    <w:qFormat/>
    <w:rsid w:val="00EB6824"/>
    <w:pPr>
      <w:ind w:left="698"/>
      <w:jc w:val="right"/>
    </w:pPr>
    <w:rPr>
      <w:rFonts w:ascii="Arial" w:hAnsi="Arial" w:cs="Arial"/>
      <w:b/>
      <w:sz w:val="36"/>
      <w:szCs w:val="36"/>
      <w:lang w:val="fr-BE"/>
    </w:rPr>
  </w:style>
  <w:style w:type="character" w:customStyle="1" w:styleId="Style1Car">
    <w:name w:val="Style1 Car"/>
    <w:basedOn w:val="TitreCar"/>
    <w:link w:val="Style1"/>
    <w:rsid w:val="00EB6824"/>
    <w:rPr>
      <w:rFonts w:ascii="Arial" w:eastAsiaTheme="majorEastAsia" w:hAnsi="Arial" w:cs="Arial"/>
      <w:b/>
      <w:color w:val="17365D" w:themeColor="text2" w:themeShade="BF"/>
      <w:spacing w:val="5"/>
      <w:kern w:val="28"/>
      <w:sz w:val="36"/>
      <w:szCs w:val="36"/>
      <w:lang w:val="nl-BE" w:eastAsia="nl-BE"/>
    </w:rPr>
  </w:style>
  <w:style w:type="paragraph" w:customStyle="1" w:styleId="Default">
    <w:name w:val="Default"/>
    <w:rsid w:val="006615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62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cid:image001.jpg@01CCDCFA.91B1B8E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934B9-8709-458E-9C21-78B7EACF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834</Words>
  <Characters>4591</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BeTV</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 Vandermeulen</dc:creator>
  <cp:lastModifiedBy>France Vandermeulen</cp:lastModifiedBy>
  <cp:revision>2</cp:revision>
  <dcterms:created xsi:type="dcterms:W3CDTF">2013-10-23T22:34:00Z</dcterms:created>
  <dcterms:modified xsi:type="dcterms:W3CDTF">2013-10-23T22:34:00Z</dcterms:modified>
</cp:coreProperties>
</file>