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83E" w:rsidRPr="00925EBE" w:rsidRDefault="00641297">
      <w:pPr>
        <w:pStyle w:val="Titre"/>
        <w:rPr>
          <w:highlight w:val="yellow"/>
          <w:lang w:val="fr-BE"/>
        </w:rPr>
      </w:pPr>
      <w:r w:rsidRPr="00925EBE">
        <w:rPr>
          <w:noProof/>
          <w:lang w:val="fr-BE" w:eastAsia="fr-BE"/>
        </w:rPr>
        <w:drawing>
          <wp:inline distT="0" distB="0" distL="0" distR="0">
            <wp:extent cx="1651182" cy="698500"/>
            <wp:effectExtent l="19050" t="0" r="6168" b="0"/>
            <wp:docPr id="5" name="ade4e557-ecb5-4e2f-93eb-1e0338020d41" descr="cid:image001.jpg@01CCDCFA.91B1B8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e4e557-ecb5-4e2f-93eb-1e0338020d41" descr="cid:image001.jpg@01CCDCFA.91B1B8E0"/>
                    <pic:cNvPicPr>
                      <a:picLocks noChangeAspect="1" noChangeArrowheads="1"/>
                    </pic:cNvPicPr>
                  </pic:nvPicPr>
                  <pic:blipFill>
                    <a:blip r:embed="rId20" r:link="rId21" cstate="print"/>
                    <a:srcRect/>
                    <a:stretch>
                      <a:fillRect/>
                    </a:stretch>
                  </pic:blipFill>
                  <pic:spPr bwMode="auto">
                    <a:xfrm>
                      <a:off x="0" y="0"/>
                      <a:ext cx="1650636" cy="698269"/>
                    </a:xfrm>
                    <a:prstGeom prst="rect">
                      <a:avLst/>
                    </a:prstGeom>
                    <a:noFill/>
                    <a:ln w="9525">
                      <a:noFill/>
                      <a:miter lim="800000"/>
                      <a:headEnd/>
                      <a:tailEnd/>
                    </a:ln>
                  </pic:spPr>
                </pic:pic>
              </a:graphicData>
            </a:graphic>
          </wp:inline>
        </w:drawing>
      </w:r>
    </w:p>
    <w:p w:rsidR="00F27258" w:rsidRPr="00925EBE" w:rsidRDefault="00F27258">
      <w:pPr>
        <w:pStyle w:val="Titre"/>
        <w:rPr>
          <w:lang w:val="fr-BE"/>
        </w:rPr>
      </w:pPr>
    </w:p>
    <w:p w:rsidR="00F27258" w:rsidRPr="00925EBE" w:rsidRDefault="00F27258">
      <w:pPr>
        <w:pStyle w:val="Titre"/>
        <w:ind w:left="1418"/>
        <w:jc w:val="right"/>
        <w:rPr>
          <w:rFonts w:ascii="Arial" w:hAnsi="Arial" w:cs="Arial"/>
          <w:b/>
          <w:sz w:val="44"/>
          <w:szCs w:val="44"/>
          <w:lang w:val="fr-BE"/>
        </w:rPr>
      </w:pPr>
    </w:p>
    <w:p w:rsidR="00F27258" w:rsidRPr="00925EBE" w:rsidRDefault="00064304">
      <w:pPr>
        <w:pStyle w:val="Titre"/>
        <w:ind w:left="1418"/>
        <w:jc w:val="right"/>
        <w:rPr>
          <w:rFonts w:ascii="Arial" w:hAnsi="Arial" w:cs="Arial"/>
          <w:b/>
          <w:sz w:val="44"/>
          <w:szCs w:val="44"/>
          <w:lang w:val="fr-BE"/>
        </w:rPr>
      </w:pPr>
      <w:r w:rsidRPr="00925EBE">
        <w:rPr>
          <w:rFonts w:ascii="Arial" w:hAnsi="Arial" w:cs="Arial"/>
          <w:b/>
          <w:sz w:val="44"/>
          <w:szCs w:val="44"/>
          <w:lang w:val="fr-BE"/>
        </w:rPr>
        <w:t xml:space="preserve">Offre de Référence de TECTEO pour le Service de Revente de l’Offre Analogique, de l’Accès à la Plateforme de Télévision Numérique et la Revente de l’Offre d’Accès Haut Débit </w:t>
      </w:r>
    </w:p>
    <w:p w:rsidR="00F27258" w:rsidRPr="00925EBE" w:rsidRDefault="00F27258">
      <w:pPr>
        <w:pStyle w:val="Sansinterligne"/>
        <w:jc w:val="right"/>
        <w:rPr>
          <w:b/>
          <w:lang w:val="fr-BE"/>
        </w:rPr>
      </w:pPr>
    </w:p>
    <w:p w:rsidR="00F27258" w:rsidRPr="00925EBE" w:rsidRDefault="00064304">
      <w:pPr>
        <w:pStyle w:val="Sansinterligne"/>
        <w:jc w:val="right"/>
        <w:rPr>
          <w:ins w:id="2" w:author="VOO" w:date="2012-09-17T18:43:00Z"/>
          <w:b/>
          <w:lang w:val="fr-BE"/>
        </w:rPr>
      </w:pPr>
      <w:ins w:id="3" w:author="VOO" w:date="2012-09-17T18:43:00Z">
        <w:r w:rsidRPr="00925EBE">
          <w:rPr>
            <w:b/>
            <w:lang w:val="fr-BE"/>
          </w:rPr>
          <w:t>CONFIDENTIEL</w:t>
        </w:r>
      </w:ins>
    </w:p>
    <w:p w:rsidR="00F27258" w:rsidRPr="00925EBE" w:rsidRDefault="00F27258">
      <w:pPr>
        <w:pStyle w:val="Sansinterligne"/>
        <w:jc w:val="right"/>
        <w:rPr>
          <w:b/>
          <w:lang w:val="fr-BE"/>
        </w:rPr>
      </w:pPr>
    </w:p>
    <w:p w:rsidR="00F27258" w:rsidRPr="00925EBE" w:rsidRDefault="00F27258">
      <w:pPr>
        <w:pStyle w:val="Sansinterligne"/>
        <w:jc w:val="right"/>
        <w:rPr>
          <w:b/>
          <w:lang w:val="fr-BE"/>
        </w:rPr>
      </w:pPr>
    </w:p>
    <w:p w:rsidR="00F27258" w:rsidRDefault="00641297">
      <w:pPr>
        <w:pStyle w:val="Sansinterligne"/>
        <w:jc w:val="right"/>
        <w:rPr>
          <w:b/>
          <w:lang w:val="fr-BE"/>
        </w:rPr>
      </w:pPr>
      <w:r w:rsidRPr="00925EBE">
        <w:rPr>
          <w:b/>
          <w:lang w:val="fr-BE"/>
        </w:rPr>
        <w:t>31</w:t>
      </w:r>
      <w:r w:rsidR="00064304" w:rsidRPr="00925EBE">
        <w:rPr>
          <w:b/>
          <w:lang w:val="fr-BE"/>
        </w:rPr>
        <w:t xml:space="preserve"> janvier 2012</w:t>
      </w:r>
    </w:p>
    <w:p w:rsidR="00B94BBE" w:rsidRDefault="00B94BBE">
      <w:pPr>
        <w:pStyle w:val="Sansinterligne"/>
        <w:jc w:val="right"/>
        <w:rPr>
          <w:ins w:id="4" w:author="Pierre Salmin" w:date="2012-10-17T15:38:00Z"/>
          <w:b/>
          <w:lang w:val="fr-BE"/>
        </w:rPr>
      </w:pPr>
      <w:ins w:id="5" w:author="VOO" w:date="2012-09-17T18:43:00Z">
        <w:r>
          <w:rPr>
            <w:b/>
            <w:lang w:val="fr-BE"/>
          </w:rPr>
          <w:t>Modifié le 17/09/2012</w:t>
        </w:r>
      </w:ins>
    </w:p>
    <w:p w:rsidR="0058548C" w:rsidRPr="00925EBE" w:rsidRDefault="0058548C">
      <w:pPr>
        <w:pStyle w:val="Sansinterligne"/>
        <w:jc w:val="right"/>
        <w:rPr>
          <w:ins w:id="6" w:author="VOO" w:date="2012-09-17T18:43:00Z"/>
          <w:b/>
          <w:lang w:val="fr-BE"/>
        </w:rPr>
      </w:pPr>
      <w:ins w:id="7" w:author="Pierre Salmin" w:date="2012-10-17T15:38:00Z">
        <w:r>
          <w:rPr>
            <w:b/>
            <w:lang w:val="fr-BE"/>
          </w:rPr>
          <w:t>Modifié le 17/10</w:t>
        </w:r>
        <w:r>
          <w:rPr>
            <w:b/>
            <w:lang w:val="fr-BE"/>
          </w:rPr>
          <w:t>/2012</w:t>
        </w:r>
      </w:ins>
    </w:p>
    <w:p w:rsidR="00F27258" w:rsidRPr="00925EBE" w:rsidRDefault="00064304">
      <w:pPr>
        <w:rPr>
          <w:b/>
          <w:lang w:val="fr-BE"/>
        </w:rPr>
      </w:pPr>
      <w:r w:rsidRPr="00925EBE">
        <w:rPr>
          <w:rFonts w:ascii="Arial" w:hAnsi="Arial"/>
          <w:sz w:val="20"/>
          <w:szCs w:val="20"/>
          <w:lang w:val="fr-BE"/>
        </w:rPr>
        <w:t xml:space="preserve"> </w:t>
      </w:r>
      <w:r w:rsidRPr="00925EBE">
        <w:rPr>
          <w:b/>
          <w:lang w:val="fr-BE"/>
        </w:rPr>
        <w:br w:type="page"/>
      </w:r>
    </w:p>
    <w:p w:rsidR="00F27258" w:rsidRPr="00925EBE" w:rsidRDefault="00064304">
      <w:pPr>
        <w:jc w:val="center"/>
        <w:rPr>
          <w:b/>
          <w:i/>
          <w:sz w:val="28"/>
          <w:szCs w:val="28"/>
          <w:lang w:val="fr-BE"/>
        </w:rPr>
      </w:pPr>
      <w:r w:rsidRPr="00925EBE">
        <w:rPr>
          <w:b/>
          <w:i/>
          <w:sz w:val="28"/>
          <w:szCs w:val="28"/>
          <w:lang w:val="fr-BE"/>
        </w:rPr>
        <w:lastRenderedPageBreak/>
        <w:t>Table des matières</w:t>
      </w:r>
    </w:p>
    <w:p w:rsidR="00F27258" w:rsidRPr="00925EBE" w:rsidRDefault="00F27258">
      <w:pPr>
        <w:rPr>
          <w:b/>
          <w:i/>
          <w:lang w:val="fr-BE"/>
        </w:rPr>
      </w:pPr>
    </w:p>
    <w:p w:rsidR="00D45B23" w:rsidRDefault="00AA1015">
      <w:pPr>
        <w:pStyle w:val="TM1"/>
        <w:tabs>
          <w:tab w:val="left" w:pos="480"/>
          <w:tab w:val="right" w:leader="dot" w:pos="9396"/>
        </w:tabs>
        <w:rPr>
          <w:rFonts w:cstheme="minorBidi"/>
          <w:noProof/>
          <w:sz w:val="22"/>
          <w:szCs w:val="22"/>
          <w:lang w:val="fr-BE" w:eastAsia="fr-BE"/>
        </w:rPr>
      </w:pPr>
      <w:r w:rsidRPr="00925EBE">
        <w:rPr>
          <w:lang w:val="fr-BE"/>
        </w:rPr>
        <w:fldChar w:fldCharType="begin"/>
      </w:r>
      <w:r w:rsidR="00064304" w:rsidRPr="00925EBE">
        <w:rPr>
          <w:lang w:val="fr-BE"/>
        </w:rPr>
        <w:instrText xml:space="preserve"> TOC \o "1-3" \h \z \u </w:instrText>
      </w:r>
      <w:r w:rsidRPr="00925EBE">
        <w:rPr>
          <w:lang w:val="fr-BE"/>
        </w:rPr>
        <w:fldChar w:fldCharType="separate"/>
      </w:r>
      <w:hyperlink w:anchor="_Toc338252030" w:history="1">
        <w:r w:rsidR="00D45B23" w:rsidRPr="00BE3AFA">
          <w:rPr>
            <w:rStyle w:val="Lienhypertexte"/>
            <w:noProof/>
            <w:lang w:val="fr-BE"/>
          </w:rPr>
          <w:t>1.</w:t>
        </w:r>
        <w:r w:rsidR="00D45B23">
          <w:rPr>
            <w:rFonts w:cstheme="minorBidi"/>
            <w:noProof/>
            <w:sz w:val="22"/>
            <w:szCs w:val="22"/>
            <w:lang w:val="fr-BE" w:eastAsia="fr-BE"/>
          </w:rPr>
          <w:tab/>
        </w:r>
        <w:r w:rsidR="00D45B23" w:rsidRPr="00BE3AFA">
          <w:rPr>
            <w:rStyle w:val="Lienhypertexte"/>
            <w:noProof/>
            <w:lang w:val="fr-BE"/>
          </w:rPr>
          <w:t>Introduction</w:t>
        </w:r>
        <w:r w:rsidR="00D45B23">
          <w:rPr>
            <w:noProof/>
            <w:webHidden/>
          </w:rPr>
          <w:tab/>
        </w:r>
        <w:r w:rsidR="00D45B23">
          <w:rPr>
            <w:noProof/>
            <w:webHidden/>
          </w:rPr>
          <w:fldChar w:fldCharType="begin"/>
        </w:r>
        <w:r w:rsidR="00D45B23">
          <w:rPr>
            <w:noProof/>
            <w:webHidden/>
          </w:rPr>
          <w:instrText xml:space="preserve"> PAGEREF _Toc338252030 \h </w:instrText>
        </w:r>
        <w:r w:rsidR="00D45B23">
          <w:rPr>
            <w:noProof/>
            <w:webHidden/>
          </w:rPr>
        </w:r>
        <w:r w:rsidR="00D45B23">
          <w:rPr>
            <w:noProof/>
            <w:webHidden/>
          </w:rPr>
          <w:fldChar w:fldCharType="separate"/>
        </w:r>
        <w:r w:rsidR="00D45B23">
          <w:rPr>
            <w:noProof/>
            <w:webHidden/>
          </w:rPr>
          <w:t>4</w:t>
        </w:r>
        <w:r w:rsidR="00D45B23">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31" w:history="1">
        <w:r w:rsidRPr="00BE3AFA">
          <w:rPr>
            <w:rStyle w:val="Lienhypertexte"/>
            <w:noProof/>
            <w:lang w:val="fr-BE"/>
          </w:rPr>
          <w:t>1.1.</w:t>
        </w:r>
        <w:r>
          <w:rPr>
            <w:rFonts w:cstheme="minorBidi"/>
            <w:noProof/>
            <w:sz w:val="22"/>
            <w:szCs w:val="22"/>
            <w:lang w:val="fr-BE" w:eastAsia="fr-BE"/>
          </w:rPr>
          <w:tab/>
        </w:r>
        <w:r w:rsidRPr="00BE3AFA">
          <w:rPr>
            <w:rStyle w:val="Lienhypertexte"/>
            <w:noProof/>
            <w:lang w:val="fr-BE"/>
          </w:rPr>
          <w:t>Contexte</w:t>
        </w:r>
        <w:r>
          <w:rPr>
            <w:noProof/>
            <w:webHidden/>
          </w:rPr>
          <w:tab/>
        </w:r>
        <w:r>
          <w:rPr>
            <w:noProof/>
            <w:webHidden/>
          </w:rPr>
          <w:fldChar w:fldCharType="begin"/>
        </w:r>
        <w:r>
          <w:rPr>
            <w:noProof/>
            <w:webHidden/>
          </w:rPr>
          <w:instrText xml:space="preserve"> PAGEREF _Toc338252031 \h </w:instrText>
        </w:r>
        <w:r>
          <w:rPr>
            <w:noProof/>
            <w:webHidden/>
          </w:rPr>
        </w:r>
        <w:r>
          <w:rPr>
            <w:noProof/>
            <w:webHidden/>
          </w:rPr>
          <w:fldChar w:fldCharType="separate"/>
        </w:r>
        <w:r>
          <w:rPr>
            <w:noProof/>
            <w:webHidden/>
          </w:rPr>
          <w:t>4</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32" w:history="1">
        <w:r w:rsidRPr="00BE3AFA">
          <w:rPr>
            <w:rStyle w:val="Lienhypertexte"/>
            <w:noProof/>
            <w:lang w:val="fr-BE"/>
          </w:rPr>
          <w:t>1.2.</w:t>
        </w:r>
        <w:r>
          <w:rPr>
            <w:rFonts w:cstheme="minorBidi"/>
            <w:noProof/>
            <w:sz w:val="22"/>
            <w:szCs w:val="22"/>
            <w:lang w:val="fr-BE" w:eastAsia="fr-BE"/>
          </w:rPr>
          <w:tab/>
        </w:r>
        <w:r w:rsidRPr="00BE3AFA">
          <w:rPr>
            <w:rStyle w:val="Lienhypertexte"/>
            <w:noProof/>
            <w:lang w:val="fr-BE"/>
          </w:rPr>
          <w:t>Réserves</w:t>
        </w:r>
        <w:r>
          <w:rPr>
            <w:noProof/>
            <w:webHidden/>
          </w:rPr>
          <w:tab/>
        </w:r>
        <w:r>
          <w:rPr>
            <w:noProof/>
            <w:webHidden/>
          </w:rPr>
          <w:fldChar w:fldCharType="begin"/>
        </w:r>
        <w:r>
          <w:rPr>
            <w:noProof/>
            <w:webHidden/>
          </w:rPr>
          <w:instrText xml:space="preserve"> PAGEREF _Toc338252032 \h </w:instrText>
        </w:r>
        <w:r>
          <w:rPr>
            <w:noProof/>
            <w:webHidden/>
          </w:rPr>
        </w:r>
        <w:r>
          <w:rPr>
            <w:noProof/>
            <w:webHidden/>
          </w:rPr>
          <w:fldChar w:fldCharType="separate"/>
        </w:r>
        <w:r>
          <w:rPr>
            <w:noProof/>
            <w:webHidden/>
          </w:rPr>
          <w:t>4</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33" w:history="1">
        <w:r w:rsidRPr="00BE3AFA">
          <w:rPr>
            <w:rStyle w:val="Lienhypertexte"/>
            <w:noProof/>
            <w:lang w:val="fr-BE"/>
          </w:rPr>
          <w:t>1.3.</w:t>
        </w:r>
        <w:r>
          <w:rPr>
            <w:rFonts w:cstheme="minorBidi"/>
            <w:noProof/>
            <w:sz w:val="22"/>
            <w:szCs w:val="22"/>
            <w:lang w:val="fr-BE" w:eastAsia="fr-BE"/>
          </w:rPr>
          <w:tab/>
        </w:r>
        <w:r w:rsidRPr="00BE3AFA">
          <w:rPr>
            <w:rStyle w:val="Lienhypertexte"/>
            <w:noProof/>
            <w:lang w:val="fr-BE"/>
          </w:rPr>
          <w:t>Glossaire</w:t>
        </w:r>
        <w:r>
          <w:rPr>
            <w:noProof/>
            <w:webHidden/>
          </w:rPr>
          <w:tab/>
        </w:r>
        <w:r>
          <w:rPr>
            <w:noProof/>
            <w:webHidden/>
          </w:rPr>
          <w:fldChar w:fldCharType="begin"/>
        </w:r>
        <w:r>
          <w:rPr>
            <w:noProof/>
            <w:webHidden/>
          </w:rPr>
          <w:instrText xml:space="preserve"> PAGEREF _Toc338252033 \h </w:instrText>
        </w:r>
        <w:r>
          <w:rPr>
            <w:noProof/>
            <w:webHidden/>
          </w:rPr>
        </w:r>
        <w:r>
          <w:rPr>
            <w:noProof/>
            <w:webHidden/>
          </w:rPr>
          <w:fldChar w:fldCharType="separate"/>
        </w:r>
        <w:r>
          <w:rPr>
            <w:noProof/>
            <w:webHidden/>
          </w:rPr>
          <w:t>4</w:t>
        </w:r>
        <w:r>
          <w:rPr>
            <w:noProof/>
            <w:webHidden/>
          </w:rPr>
          <w:fldChar w:fldCharType="end"/>
        </w:r>
      </w:hyperlink>
    </w:p>
    <w:p w:rsidR="00D45B23" w:rsidRDefault="00D45B23">
      <w:pPr>
        <w:pStyle w:val="TM1"/>
        <w:tabs>
          <w:tab w:val="left" w:pos="480"/>
          <w:tab w:val="right" w:leader="dot" w:pos="9396"/>
        </w:tabs>
        <w:rPr>
          <w:rFonts w:cstheme="minorBidi"/>
          <w:noProof/>
          <w:sz w:val="22"/>
          <w:szCs w:val="22"/>
          <w:lang w:val="fr-BE" w:eastAsia="fr-BE"/>
        </w:rPr>
      </w:pPr>
      <w:hyperlink w:anchor="_Toc338252034" w:history="1">
        <w:r w:rsidRPr="00BE3AFA">
          <w:rPr>
            <w:rStyle w:val="Lienhypertexte"/>
            <w:noProof/>
            <w:lang w:val="fr-BE"/>
          </w:rPr>
          <w:t>2.</w:t>
        </w:r>
        <w:r>
          <w:rPr>
            <w:rFonts w:cstheme="minorBidi"/>
            <w:noProof/>
            <w:sz w:val="22"/>
            <w:szCs w:val="22"/>
            <w:lang w:val="fr-BE" w:eastAsia="fr-BE"/>
          </w:rPr>
          <w:tab/>
        </w:r>
        <w:r w:rsidRPr="00BE3AFA">
          <w:rPr>
            <w:rStyle w:val="Lienhypertexte"/>
            <w:noProof/>
            <w:lang w:val="fr-BE"/>
          </w:rPr>
          <w:t>Description du Service</w:t>
        </w:r>
        <w:r>
          <w:rPr>
            <w:noProof/>
            <w:webHidden/>
          </w:rPr>
          <w:tab/>
        </w:r>
        <w:r>
          <w:rPr>
            <w:noProof/>
            <w:webHidden/>
          </w:rPr>
          <w:fldChar w:fldCharType="begin"/>
        </w:r>
        <w:r>
          <w:rPr>
            <w:noProof/>
            <w:webHidden/>
          </w:rPr>
          <w:instrText xml:space="preserve"> PAGEREF _Toc338252034 \h </w:instrText>
        </w:r>
        <w:r>
          <w:rPr>
            <w:noProof/>
            <w:webHidden/>
          </w:rPr>
        </w:r>
        <w:r>
          <w:rPr>
            <w:noProof/>
            <w:webHidden/>
          </w:rPr>
          <w:fldChar w:fldCharType="separate"/>
        </w:r>
        <w:r>
          <w:rPr>
            <w:noProof/>
            <w:webHidden/>
          </w:rPr>
          <w:t>10</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35" w:history="1">
        <w:r w:rsidRPr="00BE3AFA">
          <w:rPr>
            <w:rStyle w:val="Lienhypertexte"/>
            <w:noProof/>
            <w:lang w:val="fr-BE"/>
          </w:rPr>
          <w:t>2.1.</w:t>
        </w:r>
        <w:r>
          <w:rPr>
            <w:rFonts w:cstheme="minorBidi"/>
            <w:noProof/>
            <w:sz w:val="22"/>
            <w:szCs w:val="22"/>
            <w:lang w:val="fr-BE" w:eastAsia="fr-BE"/>
          </w:rPr>
          <w:tab/>
        </w:r>
        <w:r w:rsidRPr="00BE3AFA">
          <w:rPr>
            <w:rStyle w:val="Lienhypertexte"/>
            <w:noProof/>
            <w:lang w:val="fr-BE"/>
          </w:rPr>
          <w:t>Service de Revente de l’Offre Analogique</w:t>
        </w:r>
        <w:r>
          <w:rPr>
            <w:noProof/>
            <w:webHidden/>
          </w:rPr>
          <w:tab/>
        </w:r>
        <w:r>
          <w:rPr>
            <w:noProof/>
            <w:webHidden/>
          </w:rPr>
          <w:fldChar w:fldCharType="begin"/>
        </w:r>
        <w:r>
          <w:rPr>
            <w:noProof/>
            <w:webHidden/>
          </w:rPr>
          <w:instrText xml:space="preserve"> PAGEREF _Toc338252035 \h </w:instrText>
        </w:r>
        <w:r>
          <w:rPr>
            <w:noProof/>
            <w:webHidden/>
          </w:rPr>
        </w:r>
        <w:r>
          <w:rPr>
            <w:noProof/>
            <w:webHidden/>
          </w:rPr>
          <w:fldChar w:fldCharType="separate"/>
        </w:r>
        <w:r>
          <w:rPr>
            <w:noProof/>
            <w:webHidden/>
          </w:rPr>
          <w:t>10</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36" w:history="1">
        <w:r w:rsidRPr="00BE3AFA">
          <w:rPr>
            <w:rStyle w:val="Lienhypertexte"/>
            <w:noProof/>
            <w:lang w:val="fr-BE"/>
          </w:rPr>
          <w:t>2.1.1.</w:t>
        </w:r>
        <w:r>
          <w:rPr>
            <w:rFonts w:cstheme="minorBidi"/>
            <w:noProof/>
            <w:sz w:val="22"/>
            <w:szCs w:val="22"/>
            <w:lang w:val="fr-BE" w:eastAsia="fr-BE"/>
          </w:rPr>
          <w:tab/>
        </w:r>
        <w:r w:rsidRPr="00BE3AFA">
          <w:rPr>
            <w:rStyle w:val="Lienhypertexte"/>
            <w:noProof/>
            <w:lang w:val="fr-BE"/>
          </w:rPr>
          <w:t>Service de base</w:t>
        </w:r>
        <w:r>
          <w:rPr>
            <w:noProof/>
            <w:webHidden/>
          </w:rPr>
          <w:tab/>
        </w:r>
        <w:r>
          <w:rPr>
            <w:noProof/>
            <w:webHidden/>
          </w:rPr>
          <w:fldChar w:fldCharType="begin"/>
        </w:r>
        <w:r>
          <w:rPr>
            <w:noProof/>
            <w:webHidden/>
          </w:rPr>
          <w:instrText xml:space="preserve"> PAGEREF _Toc338252036 \h </w:instrText>
        </w:r>
        <w:r>
          <w:rPr>
            <w:noProof/>
            <w:webHidden/>
          </w:rPr>
        </w:r>
        <w:r>
          <w:rPr>
            <w:noProof/>
            <w:webHidden/>
          </w:rPr>
          <w:fldChar w:fldCharType="separate"/>
        </w:r>
        <w:r>
          <w:rPr>
            <w:noProof/>
            <w:webHidden/>
          </w:rPr>
          <w:t>10</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37" w:history="1">
        <w:r w:rsidRPr="00BE3AFA">
          <w:rPr>
            <w:rStyle w:val="Lienhypertexte"/>
            <w:noProof/>
            <w:lang w:val="fr-BE"/>
          </w:rPr>
          <w:t>2.1.2.</w:t>
        </w:r>
        <w:r>
          <w:rPr>
            <w:rFonts w:cstheme="minorBidi"/>
            <w:noProof/>
            <w:sz w:val="22"/>
            <w:szCs w:val="22"/>
            <w:lang w:val="fr-BE" w:eastAsia="fr-BE"/>
          </w:rPr>
          <w:tab/>
        </w:r>
        <w:r w:rsidRPr="00BE3AFA">
          <w:rPr>
            <w:rStyle w:val="Lienhypertexte"/>
            <w:noProof/>
            <w:lang w:val="fr-BE"/>
          </w:rPr>
          <w:t>Chaînes Analogiques</w:t>
        </w:r>
        <w:r>
          <w:rPr>
            <w:noProof/>
            <w:webHidden/>
          </w:rPr>
          <w:tab/>
        </w:r>
        <w:r>
          <w:rPr>
            <w:noProof/>
            <w:webHidden/>
          </w:rPr>
          <w:fldChar w:fldCharType="begin"/>
        </w:r>
        <w:r>
          <w:rPr>
            <w:noProof/>
            <w:webHidden/>
          </w:rPr>
          <w:instrText xml:space="preserve"> PAGEREF _Toc338252037 \h </w:instrText>
        </w:r>
        <w:r>
          <w:rPr>
            <w:noProof/>
            <w:webHidden/>
          </w:rPr>
        </w:r>
        <w:r>
          <w:rPr>
            <w:noProof/>
            <w:webHidden/>
          </w:rPr>
          <w:fldChar w:fldCharType="separate"/>
        </w:r>
        <w:r>
          <w:rPr>
            <w:noProof/>
            <w:webHidden/>
          </w:rPr>
          <w:t>10</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38" w:history="1">
        <w:r w:rsidRPr="00BE3AFA">
          <w:rPr>
            <w:rStyle w:val="Lienhypertexte"/>
            <w:noProof/>
            <w:lang w:val="fr-BE"/>
          </w:rPr>
          <w:t>2.1.3.</w:t>
        </w:r>
        <w:r>
          <w:rPr>
            <w:rFonts w:cstheme="minorBidi"/>
            <w:noProof/>
            <w:sz w:val="22"/>
            <w:szCs w:val="22"/>
            <w:lang w:val="fr-BE" w:eastAsia="fr-BE"/>
          </w:rPr>
          <w:tab/>
        </w:r>
        <w:r w:rsidRPr="00BE3AFA">
          <w:rPr>
            <w:rStyle w:val="Lienhypertexte"/>
            <w:noProof/>
            <w:lang w:val="fr-BE"/>
          </w:rPr>
          <w:t>Droits</w:t>
        </w:r>
        <w:r>
          <w:rPr>
            <w:noProof/>
            <w:webHidden/>
          </w:rPr>
          <w:tab/>
        </w:r>
        <w:r>
          <w:rPr>
            <w:noProof/>
            <w:webHidden/>
          </w:rPr>
          <w:fldChar w:fldCharType="begin"/>
        </w:r>
        <w:r>
          <w:rPr>
            <w:noProof/>
            <w:webHidden/>
          </w:rPr>
          <w:instrText xml:space="preserve"> PAGEREF _Toc338252038 \h </w:instrText>
        </w:r>
        <w:r>
          <w:rPr>
            <w:noProof/>
            <w:webHidden/>
          </w:rPr>
        </w:r>
        <w:r>
          <w:rPr>
            <w:noProof/>
            <w:webHidden/>
          </w:rPr>
          <w:fldChar w:fldCharType="separate"/>
        </w:r>
        <w:r>
          <w:rPr>
            <w:noProof/>
            <w:webHidden/>
          </w:rPr>
          <w:t>11</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39" w:history="1">
        <w:r w:rsidRPr="00BE3AFA">
          <w:rPr>
            <w:rStyle w:val="Lienhypertexte"/>
            <w:noProof/>
            <w:lang w:val="fr-BE"/>
          </w:rPr>
          <w:t>2.1.4.</w:t>
        </w:r>
        <w:r>
          <w:rPr>
            <w:rFonts w:cstheme="minorBidi"/>
            <w:noProof/>
            <w:sz w:val="22"/>
            <w:szCs w:val="22"/>
            <w:lang w:val="fr-BE" w:eastAsia="fr-BE"/>
          </w:rPr>
          <w:tab/>
        </w:r>
        <w:r w:rsidRPr="00BE3AFA">
          <w:rPr>
            <w:rStyle w:val="Lienhypertexte"/>
            <w:noProof/>
            <w:lang w:val="fr-BE"/>
          </w:rPr>
          <w:t>Installation Intérieure</w:t>
        </w:r>
        <w:r>
          <w:rPr>
            <w:noProof/>
            <w:webHidden/>
          </w:rPr>
          <w:tab/>
        </w:r>
        <w:r>
          <w:rPr>
            <w:noProof/>
            <w:webHidden/>
          </w:rPr>
          <w:fldChar w:fldCharType="begin"/>
        </w:r>
        <w:r>
          <w:rPr>
            <w:noProof/>
            <w:webHidden/>
          </w:rPr>
          <w:instrText xml:space="preserve"> PAGEREF _Toc338252039 \h </w:instrText>
        </w:r>
        <w:r>
          <w:rPr>
            <w:noProof/>
            <w:webHidden/>
          </w:rPr>
        </w:r>
        <w:r>
          <w:rPr>
            <w:noProof/>
            <w:webHidden/>
          </w:rPr>
          <w:fldChar w:fldCharType="separate"/>
        </w:r>
        <w:r>
          <w:rPr>
            <w:noProof/>
            <w:webHidden/>
          </w:rPr>
          <w:t>12</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40" w:history="1">
        <w:r w:rsidRPr="00BE3AFA">
          <w:rPr>
            <w:rStyle w:val="Lienhypertexte"/>
            <w:noProof/>
            <w:lang w:val="fr-BE"/>
          </w:rPr>
          <w:t>2.2.</w:t>
        </w:r>
        <w:r>
          <w:rPr>
            <w:rFonts w:cstheme="minorBidi"/>
            <w:noProof/>
            <w:sz w:val="22"/>
            <w:szCs w:val="22"/>
            <w:lang w:val="fr-BE" w:eastAsia="fr-BE"/>
          </w:rPr>
          <w:tab/>
        </w:r>
        <w:r w:rsidRPr="00BE3AFA">
          <w:rPr>
            <w:rStyle w:val="Lienhypertexte"/>
            <w:noProof/>
            <w:lang w:val="fr-BE"/>
          </w:rPr>
          <w:t>Service d’Accès à la Plateforme de Télévision Numérique</w:t>
        </w:r>
        <w:r>
          <w:rPr>
            <w:noProof/>
            <w:webHidden/>
          </w:rPr>
          <w:tab/>
        </w:r>
        <w:r>
          <w:rPr>
            <w:noProof/>
            <w:webHidden/>
          </w:rPr>
          <w:fldChar w:fldCharType="begin"/>
        </w:r>
        <w:r>
          <w:rPr>
            <w:noProof/>
            <w:webHidden/>
          </w:rPr>
          <w:instrText xml:space="preserve"> PAGEREF _Toc338252040 \h </w:instrText>
        </w:r>
        <w:r>
          <w:rPr>
            <w:noProof/>
            <w:webHidden/>
          </w:rPr>
        </w:r>
        <w:r>
          <w:rPr>
            <w:noProof/>
            <w:webHidden/>
          </w:rPr>
          <w:fldChar w:fldCharType="separate"/>
        </w:r>
        <w:r>
          <w:rPr>
            <w:noProof/>
            <w:webHidden/>
          </w:rPr>
          <w:t>12</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41" w:history="1">
        <w:r w:rsidRPr="00BE3AFA">
          <w:rPr>
            <w:rStyle w:val="Lienhypertexte"/>
            <w:noProof/>
            <w:lang w:val="fr-BE"/>
          </w:rPr>
          <w:t>2.2.1.</w:t>
        </w:r>
        <w:r>
          <w:rPr>
            <w:rFonts w:cstheme="minorBidi"/>
            <w:noProof/>
            <w:sz w:val="22"/>
            <w:szCs w:val="22"/>
            <w:lang w:val="fr-BE" w:eastAsia="fr-BE"/>
          </w:rPr>
          <w:tab/>
        </w:r>
        <w:r w:rsidRPr="00BE3AFA">
          <w:rPr>
            <w:rStyle w:val="Lienhypertexte"/>
            <w:noProof/>
            <w:lang w:val="fr-BE"/>
          </w:rPr>
          <w:t>Service de base</w:t>
        </w:r>
        <w:r>
          <w:rPr>
            <w:noProof/>
            <w:webHidden/>
          </w:rPr>
          <w:tab/>
        </w:r>
        <w:r>
          <w:rPr>
            <w:noProof/>
            <w:webHidden/>
          </w:rPr>
          <w:fldChar w:fldCharType="begin"/>
        </w:r>
        <w:r>
          <w:rPr>
            <w:noProof/>
            <w:webHidden/>
          </w:rPr>
          <w:instrText xml:space="preserve"> PAGEREF _Toc338252041 \h </w:instrText>
        </w:r>
        <w:r>
          <w:rPr>
            <w:noProof/>
            <w:webHidden/>
          </w:rPr>
        </w:r>
        <w:r>
          <w:rPr>
            <w:noProof/>
            <w:webHidden/>
          </w:rPr>
          <w:fldChar w:fldCharType="separate"/>
        </w:r>
        <w:r>
          <w:rPr>
            <w:noProof/>
            <w:webHidden/>
          </w:rPr>
          <w:t>12</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42" w:history="1">
        <w:r w:rsidRPr="00BE3AFA">
          <w:rPr>
            <w:rStyle w:val="Lienhypertexte"/>
            <w:noProof/>
            <w:lang w:val="fr-BE"/>
          </w:rPr>
          <w:t>2.2.2.</w:t>
        </w:r>
        <w:r>
          <w:rPr>
            <w:rFonts w:cstheme="minorBidi"/>
            <w:noProof/>
            <w:sz w:val="22"/>
            <w:szCs w:val="22"/>
            <w:lang w:val="fr-BE" w:eastAsia="fr-BE"/>
          </w:rPr>
          <w:tab/>
        </w:r>
        <w:r w:rsidRPr="00BE3AFA">
          <w:rPr>
            <w:rStyle w:val="Lienhypertexte"/>
            <w:noProof/>
            <w:lang w:val="fr-BE"/>
          </w:rPr>
          <w:t>CAS</w:t>
        </w:r>
        <w:r>
          <w:rPr>
            <w:noProof/>
            <w:webHidden/>
          </w:rPr>
          <w:tab/>
        </w:r>
        <w:r>
          <w:rPr>
            <w:noProof/>
            <w:webHidden/>
          </w:rPr>
          <w:fldChar w:fldCharType="begin"/>
        </w:r>
        <w:r>
          <w:rPr>
            <w:noProof/>
            <w:webHidden/>
          </w:rPr>
          <w:instrText xml:space="preserve"> PAGEREF _Toc338252042 \h </w:instrText>
        </w:r>
        <w:r>
          <w:rPr>
            <w:noProof/>
            <w:webHidden/>
          </w:rPr>
        </w:r>
        <w:r>
          <w:rPr>
            <w:noProof/>
            <w:webHidden/>
          </w:rPr>
          <w:fldChar w:fldCharType="separate"/>
        </w:r>
        <w:r>
          <w:rPr>
            <w:noProof/>
            <w:webHidden/>
          </w:rPr>
          <w:t>13</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43" w:history="1">
        <w:r w:rsidRPr="00BE3AFA">
          <w:rPr>
            <w:rStyle w:val="Lienhypertexte"/>
            <w:noProof/>
            <w:lang w:val="fr-BE"/>
          </w:rPr>
          <w:t>2.2.3.</w:t>
        </w:r>
        <w:r>
          <w:rPr>
            <w:rFonts w:cstheme="minorBidi"/>
            <w:noProof/>
            <w:sz w:val="22"/>
            <w:szCs w:val="22"/>
            <w:lang w:val="fr-BE" w:eastAsia="fr-BE"/>
          </w:rPr>
          <w:tab/>
        </w:r>
        <w:r w:rsidRPr="00BE3AFA">
          <w:rPr>
            <w:rStyle w:val="Lienhypertexte"/>
            <w:noProof/>
            <w:lang w:val="fr-BE"/>
          </w:rPr>
          <w:t>Données EPG</w:t>
        </w:r>
        <w:r>
          <w:rPr>
            <w:noProof/>
            <w:webHidden/>
          </w:rPr>
          <w:tab/>
        </w:r>
        <w:r>
          <w:rPr>
            <w:noProof/>
            <w:webHidden/>
          </w:rPr>
          <w:fldChar w:fldCharType="begin"/>
        </w:r>
        <w:r>
          <w:rPr>
            <w:noProof/>
            <w:webHidden/>
          </w:rPr>
          <w:instrText xml:space="preserve"> PAGEREF _Toc338252043 \h </w:instrText>
        </w:r>
        <w:r>
          <w:rPr>
            <w:noProof/>
            <w:webHidden/>
          </w:rPr>
        </w:r>
        <w:r>
          <w:rPr>
            <w:noProof/>
            <w:webHidden/>
          </w:rPr>
          <w:fldChar w:fldCharType="separate"/>
        </w:r>
        <w:r>
          <w:rPr>
            <w:noProof/>
            <w:webHidden/>
          </w:rPr>
          <w:t>13</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44" w:history="1">
        <w:r w:rsidRPr="00BE3AFA">
          <w:rPr>
            <w:rStyle w:val="Lienhypertexte"/>
            <w:noProof/>
            <w:lang w:val="fr-BE"/>
          </w:rPr>
          <w:t>2.2.4.</w:t>
        </w:r>
        <w:r>
          <w:rPr>
            <w:rFonts w:cstheme="minorBidi"/>
            <w:noProof/>
            <w:sz w:val="22"/>
            <w:szCs w:val="22"/>
            <w:lang w:val="fr-BE" w:eastAsia="fr-BE"/>
          </w:rPr>
          <w:tab/>
        </w:r>
        <w:r w:rsidRPr="00BE3AFA">
          <w:rPr>
            <w:rStyle w:val="Lienhypertexte"/>
            <w:noProof/>
            <w:lang w:val="fr-BE"/>
          </w:rPr>
          <w:t>Chaînes numériques</w:t>
        </w:r>
        <w:r>
          <w:rPr>
            <w:noProof/>
            <w:webHidden/>
          </w:rPr>
          <w:tab/>
        </w:r>
        <w:r>
          <w:rPr>
            <w:noProof/>
            <w:webHidden/>
          </w:rPr>
          <w:fldChar w:fldCharType="begin"/>
        </w:r>
        <w:r>
          <w:rPr>
            <w:noProof/>
            <w:webHidden/>
          </w:rPr>
          <w:instrText xml:space="preserve"> PAGEREF _Toc338252044 \h </w:instrText>
        </w:r>
        <w:r>
          <w:rPr>
            <w:noProof/>
            <w:webHidden/>
          </w:rPr>
        </w:r>
        <w:r>
          <w:rPr>
            <w:noProof/>
            <w:webHidden/>
          </w:rPr>
          <w:fldChar w:fldCharType="separate"/>
        </w:r>
        <w:r>
          <w:rPr>
            <w:noProof/>
            <w:webHidden/>
          </w:rPr>
          <w:t>14</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45" w:history="1">
        <w:r w:rsidRPr="00BE3AFA">
          <w:rPr>
            <w:rStyle w:val="Lienhypertexte"/>
            <w:noProof/>
            <w:lang w:val="fr-BE"/>
          </w:rPr>
          <w:t>2.2.5.</w:t>
        </w:r>
        <w:r>
          <w:rPr>
            <w:rFonts w:cstheme="minorBidi"/>
            <w:noProof/>
            <w:sz w:val="22"/>
            <w:szCs w:val="22"/>
            <w:lang w:val="fr-BE" w:eastAsia="fr-BE"/>
          </w:rPr>
          <w:tab/>
        </w:r>
        <w:r w:rsidRPr="00BE3AFA">
          <w:rPr>
            <w:rStyle w:val="Lienhypertexte"/>
            <w:noProof/>
            <w:lang w:val="fr-BE"/>
          </w:rPr>
          <w:t>Droits</w:t>
        </w:r>
        <w:r>
          <w:rPr>
            <w:noProof/>
            <w:webHidden/>
          </w:rPr>
          <w:tab/>
        </w:r>
        <w:r>
          <w:rPr>
            <w:noProof/>
            <w:webHidden/>
          </w:rPr>
          <w:fldChar w:fldCharType="begin"/>
        </w:r>
        <w:r>
          <w:rPr>
            <w:noProof/>
            <w:webHidden/>
          </w:rPr>
          <w:instrText xml:space="preserve"> PAGEREF _Toc338252045 \h </w:instrText>
        </w:r>
        <w:r>
          <w:rPr>
            <w:noProof/>
            <w:webHidden/>
          </w:rPr>
        </w:r>
        <w:r>
          <w:rPr>
            <w:noProof/>
            <w:webHidden/>
          </w:rPr>
          <w:fldChar w:fldCharType="separate"/>
        </w:r>
        <w:r>
          <w:rPr>
            <w:noProof/>
            <w:webHidden/>
          </w:rPr>
          <w:t>14</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46" w:history="1">
        <w:r w:rsidRPr="00BE3AFA">
          <w:rPr>
            <w:rStyle w:val="Lienhypertexte"/>
            <w:noProof/>
            <w:lang w:val="fr-BE"/>
          </w:rPr>
          <w:t>2.2.6.</w:t>
        </w:r>
        <w:r>
          <w:rPr>
            <w:rFonts w:cstheme="minorBidi"/>
            <w:noProof/>
            <w:sz w:val="22"/>
            <w:szCs w:val="22"/>
            <w:lang w:val="fr-BE" w:eastAsia="fr-BE"/>
          </w:rPr>
          <w:tab/>
        </w:r>
        <w:r w:rsidRPr="00BE3AFA">
          <w:rPr>
            <w:rStyle w:val="Lienhypertexte"/>
            <w:noProof/>
            <w:lang w:val="fr-BE"/>
          </w:rPr>
          <w:t>Installation Intérieure</w:t>
        </w:r>
        <w:r>
          <w:rPr>
            <w:noProof/>
            <w:webHidden/>
          </w:rPr>
          <w:tab/>
        </w:r>
        <w:r>
          <w:rPr>
            <w:noProof/>
            <w:webHidden/>
          </w:rPr>
          <w:fldChar w:fldCharType="begin"/>
        </w:r>
        <w:r>
          <w:rPr>
            <w:noProof/>
            <w:webHidden/>
          </w:rPr>
          <w:instrText xml:space="preserve"> PAGEREF _Toc338252046 \h </w:instrText>
        </w:r>
        <w:r>
          <w:rPr>
            <w:noProof/>
            <w:webHidden/>
          </w:rPr>
        </w:r>
        <w:r>
          <w:rPr>
            <w:noProof/>
            <w:webHidden/>
          </w:rPr>
          <w:fldChar w:fldCharType="separate"/>
        </w:r>
        <w:r>
          <w:rPr>
            <w:noProof/>
            <w:webHidden/>
          </w:rPr>
          <w:t>15</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47" w:history="1">
        <w:r w:rsidRPr="00BE3AFA">
          <w:rPr>
            <w:rStyle w:val="Lienhypertexte"/>
            <w:noProof/>
            <w:lang w:val="fr-BE"/>
          </w:rPr>
          <w:t>2.2.7.</w:t>
        </w:r>
        <w:r>
          <w:rPr>
            <w:rFonts w:cstheme="minorBidi"/>
            <w:noProof/>
            <w:sz w:val="22"/>
            <w:szCs w:val="22"/>
            <w:lang w:val="fr-BE" w:eastAsia="fr-BE"/>
          </w:rPr>
          <w:tab/>
        </w:r>
        <w:r w:rsidRPr="00BE3AFA">
          <w:rPr>
            <w:rStyle w:val="Lienhypertexte"/>
            <w:noProof/>
            <w:lang w:val="fr-BE"/>
          </w:rPr>
          <w:t>Accès VOD</w:t>
        </w:r>
        <w:r>
          <w:rPr>
            <w:noProof/>
            <w:webHidden/>
          </w:rPr>
          <w:tab/>
        </w:r>
        <w:r>
          <w:rPr>
            <w:noProof/>
            <w:webHidden/>
          </w:rPr>
          <w:fldChar w:fldCharType="begin"/>
        </w:r>
        <w:r>
          <w:rPr>
            <w:noProof/>
            <w:webHidden/>
          </w:rPr>
          <w:instrText xml:space="preserve"> PAGEREF _Toc338252047 \h </w:instrText>
        </w:r>
        <w:r>
          <w:rPr>
            <w:noProof/>
            <w:webHidden/>
          </w:rPr>
        </w:r>
        <w:r>
          <w:rPr>
            <w:noProof/>
            <w:webHidden/>
          </w:rPr>
          <w:fldChar w:fldCharType="separate"/>
        </w:r>
        <w:r>
          <w:rPr>
            <w:noProof/>
            <w:webHidden/>
          </w:rPr>
          <w:t>15</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48" w:history="1">
        <w:r w:rsidRPr="00BE3AFA">
          <w:rPr>
            <w:rStyle w:val="Lienhypertexte"/>
            <w:noProof/>
            <w:lang w:val="fr-BE"/>
          </w:rPr>
          <w:t>2.3.</w:t>
        </w:r>
        <w:r>
          <w:rPr>
            <w:rFonts w:cstheme="minorBidi"/>
            <w:noProof/>
            <w:sz w:val="22"/>
            <w:szCs w:val="22"/>
            <w:lang w:val="fr-BE" w:eastAsia="fr-BE"/>
          </w:rPr>
          <w:tab/>
        </w:r>
        <w:r w:rsidRPr="00BE3AFA">
          <w:rPr>
            <w:rStyle w:val="Lienhypertexte"/>
            <w:noProof/>
            <w:lang w:val="fr-BE"/>
          </w:rPr>
          <w:t>Service de Revente d’Accès Haut Débit</w:t>
        </w:r>
        <w:r>
          <w:rPr>
            <w:noProof/>
            <w:webHidden/>
          </w:rPr>
          <w:tab/>
        </w:r>
        <w:r>
          <w:rPr>
            <w:noProof/>
            <w:webHidden/>
          </w:rPr>
          <w:fldChar w:fldCharType="begin"/>
        </w:r>
        <w:r>
          <w:rPr>
            <w:noProof/>
            <w:webHidden/>
          </w:rPr>
          <w:instrText xml:space="preserve"> PAGEREF _Toc338252048 \h </w:instrText>
        </w:r>
        <w:r>
          <w:rPr>
            <w:noProof/>
            <w:webHidden/>
          </w:rPr>
        </w:r>
        <w:r>
          <w:rPr>
            <w:noProof/>
            <w:webHidden/>
          </w:rPr>
          <w:fldChar w:fldCharType="separate"/>
        </w:r>
        <w:r>
          <w:rPr>
            <w:noProof/>
            <w:webHidden/>
          </w:rPr>
          <w:t>17</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49" w:history="1">
        <w:r w:rsidRPr="00BE3AFA">
          <w:rPr>
            <w:rStyle w:val="Lienhypertexte"/>
            <w:noProof/>
            <w:lang w:val="fr-BE"/>
          </w:rPr>
          <w:t>2.3.1.</w:t>
        </w:r>
        <w:r>
          <w:rPr>
            <w:rFonts w:cstheme="minorBidi"/>
            <w:noProof/>
            <w:sz w:val="22"/>
            <w:szCs w:val="22"/>
            <w:lang w:val="fr-BE" w:eastAsia="fr-BE"/>
          </w:rPr>
          <w:tab/>
        </w:r>
        <w:r w:rsidRPr="00BE3AFA">
          <w:rPr>
            <w:rStyle w:val="Lienhypertexte"/>
            <w:noProof/>
            <w:lang w:val="fr-BE"/>
          </w:rPr>
          <w:t>Service de base</w:t>
        </w:r>
        <w:r>
          <w:rPr>
            <w:noProof/>
            <w:webHidden/>
          </w:rPr>
          <w:tab/>
        </w:r>
        <w:r>
          <w:rPr>
            <w:noProof/>
            <w:webHidden/>
          </w:rPr>
          <w:fldChar w:fldCharType="begin"/>
        </w:r>
        <w:r>
          <w:rPr>
            <w:noProof/>
            <w:webHidden/>
          </w:rPr>
          <w:instrText xml:space="preserve"> PAGEREF _Toc338252049 \h </w:instrText>
        </w:r>
        <w:r>
          <w:rPr>
            <w:noProof/>
            <w:webHidden/>
          </w:rPr>
        </w:r>
        <w:r>
          <w:rPr>
            <w:noProof/>
            <w:webHidden/>
          </w:rPr>
          <w:fldChar w:fldCharType="separate"/>
        </w:r>
        <w:r>
          <w:rPr>
            <w:noProof/>
            <w:webHidden/>
          </w:rPr>
          <w:t>17</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50" w:history="1">
        <w:r w:rsidRPr="00BE3AFA">
          <w:rPr>
            <w:rStyle w:val="Lienhypertexte"/>
            <w:noProof/>
            <w:lang w:val="fr-BE"/>
          </w:rPr>
          <w:t>2.3.2.</w:t>
        </w:r>
        <w:r>
          <w:rPr>
            <w:rFonts w:cstheme="minorBidi"/>
            <w:noProof/>
            <w:sz w:val="22"/>
            <w:szCs w:val="22"/>
            <w:lang w:val="fr-BE" w:eastAsia="fr-BE"/>
          </w:rPr>
          <w:tab/>
        </w:r>
        <w:r w:rsidRPr="00BE3AFA">
          <w:rPr>
            <w:rStyle w:val="Lienhypertexte"/>
            <w:noProof/>
            <w:lang w:val="fr-BE"/>
          </w:rPr>
          <w:t>Implémentation technique</w:t>
        </w:r>
        <w:r>
          <w:rPr>
            <w:noProof/>
            <w:webHidden/>
          </w:rPr>
          <w:tab/>
        </w:r>
        <w:r>
          <w:rPr>
            <w:noProof/>
            <w:webHidden/>
          </w:rPr>
          <w:fldChar w:fldCharType="begin"/>
        </w:r>
        <w:r>
          <w:rPr>
            <w:noProof/>
            <w:webHidden/>
          </w:rPr>
          <w:instrText xml:space="preserve"> PAGEREF _Toc338252050 \h </w:instrText>
        </w:r>
        <w:r>
          <w:rPr>
            <w:noProof/>
            <w:webHidden/>
          </w:rPr>
        </w:r>
        <w:r>
          <w:rPr>
            <w:noProof/>
            <w:webHidden/>
          </w:rPr>
          <w:fldChar w:fldCharType="separate"/>
        </w:r>
        <w:r>
          <w:rPr>
            <w:noProof/>
            <w:webHidden/>
          </w:rPr>
          <w:t>18</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51" w:history="1">
        <w:r w:rsidRPr="00BE3AFA">
          <w:rPr>
            <w:rStyle w:val="Lienhypertexte"/>
            <w:noProof/>
            <w:lang w:val="fr-BE"/>
          </w:rPr>
          <w:t>2.3.3.</w:t>
        </w:r>
        <w:r>
          <w:rPr>
            <w:rFonts w:cstheme="minorBidi"/>
            <w:noProof/>
            <w:sz w:val="22"/>
            <w:szCs w:val="22"/>
            <w:lang w:val="fr-BE" w:eastAsia="fr-BE"/>
          </w:rPr>
          <w:tab/>
        </w:r>
        <w:r w:rsidRPr="00BE3AFA">
          <w:rPr>
            <w:rStyle w:val="Lienhypertexte"/>
            <w:noProof/>
            <w:lang w:val="fr-BE"/>
          </w:rPr>
          <w:t>Installation Intérieure</w:t>
        </w:r>
        <w:r>
          <w:rPr>
            <w:noProof/>
            <w:webHidden/>
          </w:rPr>
          <w:tab/>
        </w:r>
        <w:r>
          <w:rPr>
            <w:noProof/>
            <w:webHidden/>
          </w:rPr>
          <w:fldChar w:fldCharType="begin"/>
        </w:r>
        <w:r>
          <w:rPr>
            <w:noProof/>
            <w:webHidden/>
          </w:rPr>
          <w:instrText xml:space="preserve"> PAGEREF _Toc338252051 \h </w:instrText>
        </w:r>
        <w:r>
          <w:rPr>
            <w:noProof/>
            <w:webHidden/>
          </w:rPr>
        </w:r>
        <w:r>
          <w:rPr>
            <w:noProof/>
            <w:webHidden/>
          </w:rPr>
          <w:fldChar w:fldCharType="separate"/>
        </w:r>
        <w:r>
          <w:rPr>
            <w:noProof/>
            <w:webHidden/>
          </w:rPr>
          <w:t>19</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52" w:history="1">
        <w:r w:rsidRPr="00BE3AFA">
          <w:rPr>
            <w:rStyle w:val="Lienhypertexte"/>
            <w:noProof/>
            <w:lang w:val="fr-BE"/>
          </w:rPr>
          <w:t>2.4.</w:t>
        </w:r>
        <w:r>
          <w:rPr>
            <w:rFonts w:cstheme="minorBidi"/>
            <w:noProof/>
            <w:sz w:val="22"/>
            <w:szCs w:val="22"/>
            <w:lang w:val="fr-BE" w:eastAsia="fr-BE"/>
          </w:rPr>
          <w:tab/>
        </w:r>
        <w:r w:rsidRPr="00BE3AFA">
          <w:rPr>
            <w:rStyle w:val="Lienhypertexte"/>
            <w:noProof/>
            <w:lang w:val="fr-BE"/>
          </w:rPr>
          <w:t>Services Auxiliaires</w:t>
        </w:r>
        <w:r>
          <w:rPr>
            <w:noProof/>
            <w:webHidden/>
          </w:rPr>
          <w:tab/>
        </w:r>
        <w:r>
          <w:rPr>
            <w:noProof/>
            <w:webHidden/>
          </w:rPr>
          <w:fldChar w:fldCharType="begin"/>
        </w:r>
        <w:r>
          <w:rPr>
            <w:noProof/>
            <w:webHidden/>
          </w:rPr>
          <w:instrText xml:space="preserve"> PAGEREF _Toc338252052 \h </w:instrText>
        </w:r>
        <w:r>
          <w:rPr>
            <w:noProof/>
            <w:webHidden/>
          </w:rPr>
        </w:r>
        <w:r>
          <w:rPr>
            <w:noProof/>
            <w:webHidden/>
          </w:rPr>
          <w:fldChar w:fldCharType="separate"/>
        </w:r>
        <w:r>
          <w:rPr>
            <w:noProof/>
            <w:webHidden/>
          </w:rPr>
          <w:t>19</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53" w:history="1">
        <w:r w:rsidRPr="00BE3AFA">
          <w:rPr>
            <w:rStyle w:val="Lienhypertexte"/>
            <w:noProof/>
            <w:lang w:val="fr-BE"/>
          </w:rPr>
          <w:t>2.5.</w:t>
        </w:r>
        <w:r>
          <w:rPr>
            <w:rFonts w:cstheme="minorBidi"/>
            <w:noProof/>
            <w:sz w:val="22"/>
            <w:szCs w:val="22"/>
            <w:lang w:val="fr-BE" w:eastAsia="fr-BE"/>
          </w:rPr>
          <w:tab/>
        </w:r>
        <w:r w:rsidRPr="00BE3AFA">
          <w:rPr>
            <w:rStyle w:val="Lienhypertexte"/>
            <w:noProof/>
            <w:lang w:val="fr-BE"/>
          </w:rPr>
          <w:t>Services de Support</w:t>
        </w:r>
        <w:r>
          <w:rPr>
            <w:noProof/>
            <w:webHidden/>
          </w:rPr>
          <w:tab/>
        </w:r>
        <w:r>
          <w:rPr>
            <w:noProof/>
            <w:webHidden/>
          </w:rPr>
          <w:fldChar w:fldCharType="begin"/>
        </w:r>
        <w:r>
          <w:rPr>
            <w:noProof/>
            <w:webHidden/>
          </w:rPr>
          <w:instrText xml:space="preserve"> PAGEREF _Toc338252053 \h </w:instrText>
        </w:r>
        <w:r>
          <w:rPr>
            <w:noProof/>
            <w:webHidden/>
          </w:rPr>
        </w:r>
        <w:r>
          <w:rPr>
            <w:noProof/>
            <w:webHidden/>
          </w:rPr>
          <w:fldChar w:fldCharType="separate"/>
        </w:r>
        <w:r>
          <w:rPr>
            <w:noProof/>
            <w:webHidden/>
          </w:rPr>
          <w:t>19</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54" w:history="1">
        <w:r w:rsidRPr="00BE3AFA">
          <w:rPr>
            <w:rStyle w:val="Lienhypertexte"/>
            <w:noProof/>
            <w:lang w:val="fr-BE"/>
          </w:rPr>
          <w:t>2.6.</w:t>
        </w:r>
        <w:r>
          <w:rPr>
            <w:rFonts w:cstheme="minorBidi"/>
            <w:noProof/>
            <w:sz w:val="22"/>
            <w:szCs w:val="22"/>
            <w:lang w:val="fr-BE" w:eastAsia="fr-BE"/>
          </w:rPr>
          <w:tab/>
        </w:r>
        <w:r w:rsidRPr="00BE3AFA">
          <w:rPr>
            <w:rStyle w:val="Lienhypertexte"/>
            <w:noProof/>
            <w:lang w:val="fr-BE"/>
          </w:rPr>
          <w:t>Autres</w:t>
        </w:r>
        <w:r>
          <w:rPr>
            <w:noProof/>
            <w:webHidden/>
          </w:rPr>
          <w:tab/>
        </w:r>
        <w:r>
          <w:rPr>
            <w:noProof/>
            <w:webHidden/>
          </w:rPr>
          <w:fldChar w:fldCharType="begin"/>
        </w:r>
        <w:r>
          <w:rPr>
            <w:noProof/>
            <w:webHidden/>
          </w:rPr>
          <w:instrText xml:space="preserve"> PAGEREF _Toc338252054 \h </w:instrText>
        </w:r>
        <w:r>
          <w:rPr>
            <w:noProof/>
            <w:webHidden/>
          </w:rPr>
        </w:r>
        <w:r>
          <w:rPr>
            <w:noProof/>
            <w:webHidden/>
          </w:rPr>
          <w:fldChar w:fldCharType="separate"/>
        </w:r>
        <w:r>
          <w:rPr>
            <w:noProof/>
            <w:webHidden/>
          </w:rPr>
          <w:t>20</w:t>
        </w:r>
        <w:r>
          <w:rPr>
            <w:noProof/>
            <w:webHidden/>
          </w:rPr>
          <w:fldChar w:fldCharType="end"/>
        </w:r>
      </w:hyperlink>
    </w:p>
    <w:p w:rsidR="00D45B23" w:rsidRDefault="00D45B23">
      <w:pPr>
        <w:pStyle w:val="TM1"/>
        <w:tabs>
          <w:tab w:val="left" w:pos="480"/>
          <w:tab w:val="right" w:leader="dot" w:pos="9396"/>
        </w:tabs>
        <w:rPr>
          <w:rFonts w:cstheme="minorBidi"/>
          <w:noProof/>
          <w:sz w:val="22"/>
          <w:szCs w:val="22"/>
          <w:lang w:val="fr-BE" w:eastAsia="fr-BE"/>
        </w:rPr>
      </w:pPr>
      <w:hyperlink w:anchor="_Toc338252055" w:history="1">
        <w:r w:rsidRPr="00BE3AFA">
          <w:rPr>
            <w:rStyle w:val="Lienhypertexte"/>
            <w:noProof/>
            <w:lang w:val="fr-BE"/>
          </w:rPr>
          <w:t>3.</w:t>
        </w:r>
        <w:r>
          <w:rPr>
            <w:rFonts w:cstheme="minorBidi"/>
            <w:noProof/>
            <w:sz w:val="22"/>
            <w:szCs w:val="22"/>
            <w:lang w:val="fr-BE" w:eastAsia="fr-BE"/>
          </w:rPr>
          <w:tab/>
        </w:r>
        <w:r w:rsidRPr="00BE3AFA">
          <w:rPr>
            <w:rStyle w:val="Lienhypertexte"/>
            <w:noProof/>
            <w:lang w:val="fr-BE"/>
          </w:rPr>
          <w:t>Aspects contractuels</w:t>
        </w:r>
        <w:r>
          <w:rPr>
            <w:noProof/>
            <w:webHidden/>
          </w:rPr>
          <w:tab/>
        </w:r>
        <w:r>
          <w:rPr>
            <w:noProof/>
            <w:webHidden/>
          </w:rPr>
          <w:fldChar w:fldCharType="begin"/>
        </w:r>
        <w:r>
          <w:rPr>
            <w:noProof/>
            <w:webHidden/>
          </w:rPr>
          <w:instrText xml:space="preserve"> PAGEREF _Toc338252055 \h </w:instrText>
        </w:r>
        <w:r>
          <w:rPr>
            <w:noProof/>
            <w:webHidden/>
          </w:rPr>
        </w:r>
        <w:r>
          <w:rPr>
            <w:noProof/>
            <w:webHidden/>
          </w:rPr>
          <w:fldChar w:fldCharType="separate"/>
        </w:r>
        <w:r>
          <w:rPr>
            <w:noProof/>
            <w:webHidden/>
          </w:rPr>
          <w:t>21</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56" w:history="1">
        <w:r w:rsidRPr="00BE3AFA">
          <w:rPr>
            <w:rStyle w:val="Lienhypertexte"/>
            <w:noProof/>
            <w:lang w:val="fr-BE"/>
          </w:rPr>
          <w:t>3.1.</w:t>
        </w:r>
        <w:r>
          <w:rPr>
            <w:rFonts w:cstheme="minorBidi"/>
            <w:noProof/>
            <w:sz w:val="22"/>
            <w:szCs w:val="22"/>
            <w:lang w:val="fr-BE" w:eastAsia="fr-BE"/>
          </w:rPr>
          <w:tab/>
        </w:r>
        <w:r w:rsidRPr="00BE3AFA">
          <w:rPr>
            <w:rStyle w:val="Lienhypertexte"/>
            <w:noProof/>
            <w:lang w:val="fr-BE"/>
          </w:rPr>
          <w:t>Obligations et responsabilités des parties</w:t>
        </w:r>
        <w:r>
          <w:rPr>
            <w:noProof/>
            <w:webHidden/>
          </w:rPr>
          <w:tab/>
        </w:r>
        <w:r>
          <w:rPr>
            <w:noProof/>
            <w:webHidden/>
          </w:rPr>
          <w:fldChar w:fldCharType="begin"/>
        </w:r>
        <w:r>
          <w:rPr>
            <w:noProof/>
            <w:webHidden/>
          </w:rPr>
          <w:instrText xml:space="preserve"> PAGEREF _Toc338252056 \h </w:instrText>
        </w:r>
        <w:r>
          <w:rPr>
            <w:noProof/>
            <w:webHidden/>
          </w:rPr>
        </w:r>
        <w:r>
          <w:rPr>
            <w:noProof/>
            <w:webHidden/>
          </w:rPr>
          <w:fldChar w:fldCharType="separate"/>
        </w:r>
        <w:r>
          <w:rPr>
            <w:noProof/>
            <w:webHidden/>
          </w:rPr>
          <w:t>21</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57" w:history="1">
        <w:r w:rsidRPr="00BE3AFA">
          <w:rPr>
            <w:rStyle w:val="Lienhypertexte"/>
            <w:noProof/>
            <w:lang w:val="fr-BE"/>
          </w:rPr>
          <w:t>3.1.1.</w:t>
        </w:r>
        <w:r>
          <w:rPr>
            <w:rFonts w:cstheme="minorBidi"/>
            <w:noProof/>
            <w:sz w:val="22"/>
            <w:szCs w:val="22"/>
            <w:lang w:val="fr-BE" w:eastAsia="fr-BE"/>
          </w:rPr>
          <w:tab/>
        </w:r>
        <w:r w:rsidRPr="00BE3AFA">
          <w:rPr>
            <w:rStyle w:val="Lienhypertexte"/>
            <w:noProof/>
            <w:lang w:val="fr-BE"/>
          </w:rPr>
          <w:t>Obligations et responsabilités de TECTEO et du Bénéficiaire</w:t>
        </w:r>
        <w:r>
          <w:rPr>
            <w:noProof/>
            <w:webHidden/>
          </w:rPr>
          <w:tab/>
        </w:r>
        <w:r>
          <w:rPr>
            <w:noProof/>
            <w:webHidden/>
          </w:rPr>
          <w:fldChar w:fldCharType="begin"/>
        </w:r>
        <w:r>
          <w:rPr>
            <w:noProof/>
            <w:webHidden/>
          </w:rPr>
          <w:instrText xml:space="preserve"> PAGEREF _Toc338252057 \h </w:instrText>
        </w:r>
        <w:r>
          <w:rPr>
            <w:noProof/>
            <w:webHidden/>
          </w:rPr>
        </w:r>
        <w:r>
          <w:rPr>
            <w:noProof/>
            <w:webHidden/>
          </w:rPr>
          <w:fldChar w:fldCharType="separate"/>
        </w:r>
        <w:r>
          <w:rPr>
            <w:noProof/>
            <w:webHidden/>
          </w:rPr>
          <w:t>21</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58" w:history="1">
        <w:r w:rsidRPr="00BE3AFA">
          <w:rPr>
            <w:rStyle w:val="Lienhypertexte"/>
            <w:noProof/>
            <w:lang w:val="fr-BE"/>
          </w:rPr>
          <w:t>3.1.2.</w:t>
        </w:r>
        <w:r>
          <w:rPr>
            <w:rFonts w:cstheme="minorBidi"/>
            <w:noProof/>
            <w:sz w:val="22"/>
            <w:szCs w:val="22"/>
            <w:lang w:val="fr-BE" w:eastAsia="fr-BE"/>
          </w:rPr>
          <w:tab/>
        </w:r>
        <w:r w:rsidRPr="00BE3AFA">
          <w:rPr>
            <w:rStyle w:val="Lienhypertexte"/>
            <w:noProof/>
            <w:lang w:val="fr-BE"/>
          </w:rPr>
          <w:t>Obligations et responsabilités particulières du Bénéficiaire,</w:t>
        </w:r>
        <w:r>
          <w:rPr>
            <w:noProof/>
            <w:webHidden/>
          </w:rPr>
          <w:tab/>
        </w:r>
        <w:r>
          <w:rPr>
            <w:noProof/>
            <w:webHidden/>
          </w:rPr>
          <w:fldChar w:fldCharType="begin"/>
        </w:r>
        <w:r>
          <w:rPr>
            <w:noProof/>
            <w:webHidden/>
          </w:rPr>
          <w:instrText xml:space="preserve"> PAGEREF _Toc338252058 \h </w:instrText>
        </w:r>
        <w:r>
          <w:rPr>
            <w:noProof/>
            <w:webHidden/>
          </w:rPr>
        </w:r>
        <w:r>
          <w:rPr>
            <w:noProof/>
            <w:webHidden/>
          </w:rPr>
          <w:fldChar w:fldCharType="separate"/>
        </w:r>
        <w:r>
          <w:rPr>
            <w:noProof/>
            <w:webHidden/>
          </w:rPr>
          <w:t>21</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59" w:history="1">
        <w:r w:rsidRPr="00BE3AFA">
          <w:rPr>
            <w:rStyle w:val="Lienhypertexte"/>
            <w:noProof/>
            <w:lang w:val="fr-BE"/>
          </w:rPr>
          <w:t>3.2.</w:t>
        </w:r>
        <w:r>
          <w:rPr>
            <w:rFonts w:cstheme="minorBidi"/>
            <w:noProof/>
            <w:sz w:val="22"/>
            <w:szCs w:val="22"/>
            <w:lang w:val="fr-BE" w:eastAsia="fr-BE"/>
          </w:rPr>
          <w:tab/>
        </w:r>
        <w:r w:rsidRPr="00BE3AFA">
          <w:rPr>
            <w:rStyle w:val="Lienhypertexte"/>
            <w:noProof/>
            <w:lang w:val="fr-BE"/>
          </w:rPr>
          <w:t>Conclusion du Contrat</w:t>
        </w:r>
        <w:r>
          <w:rPr>
            <w:noProof/>
            <w:webHidden/>
          </w:rPr>
          <w:tab/>
        </w:r>
        <w:r>
          <w:rPr>
            <w:noProof/>
            <w:webHidden/>
          </w:rPr>
          <w:fldChar w:fldCharType="begin"/>
        </w:r>
        <w:r>
          <w:rPr>
            <w:noProof/>
            <w:webHidden/>
          </w:rPr>
          <w:instrText xml:space="preserve"> PAGEREF _Toc338252059 \h </w:instrText>
        </w:r>
        <w:r>
          <w:rPr>
            <w:noProof/>
            <w:webHidden/>
          </w:rPr>
        </w:r>
        <w:r>
          <w:rPr>
            <w:noProof/>
            <w:webHidden/>
          </w:rPr>
          <w:fldChar w:fldCharType="separate"/>
        </w:r>
        <w:r>
          <w:rPr>
            <w:noProof/>
            <w:webHidden/>
          </w:rPr>
          <w:t>21</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60" w:history="1">
        <w:r w:rsidRPr="00BE3AFA">
          <w:rPr>
            <w:rStyle w:val="Lienhypertexte"/>
            <w:noProof/>
            <w:lang w:val="fr-BE"/>
          </w:rPr>
          <w:t>3.2.1.</w:t>
        </w:r>
        <w:r>
          <w:rPr>
            <w:rFonts w:cstheme="minorBidi"/>
            <w:noProof/>
            <w:sz w:val="22"/>
            <w:szCs w:val="22"/>
            <w:lang w:val="fr-BE" w:eastAsia="fr-BE"/>
          </w:rPr>
          <w:tab/>
        </w:r>
        <w:r w:rsidRPr="00BE3AFA">
          <w:rPr>
            <w:rStyle w:val="Lienhypertexte"/>
            <w:noProof/>
            <w:lang w:val="fr-BE"/>
          </w:rPr>
          <w:t>Eligibilité</w:t>
        </w:r>
        <w:r>
          <w:rPr>
            <w:noProof/>
            <w:webHidden/>
          </w:rPr>
          <w:tab/>
        </w:r>
        <w:r>
          <w:rPr>
            <w:noProof/>
            <w:webHidden/>
          </w:rPr>
          <w:fldChar w:fldCharType="begin"/>
        </w:r>
        <w:r>
          <w:rPr>
            <w:noProof/>
            <w:webHidden/>
          </w:rPr>
          <w:instrText xml:space="preserve"> PAGEREF _Toc338252060 \h </w:instrText>
        </w:r>
        <w:r>
          <w:rPr>
            <w:noProof/>
            <w:webHidden/>
          </w:rPr>
        </w:r>
        <w:r>
          <w:rPr>
            <w:noProof/>
            <w:webHidden/>
          </w:rPr>
          <w:fldChar w:fldCharType="separate"/>
        </w:r>
        <w:r>
          <w:rPr>
            <w:noProof/>
            <w:webHidden/>
          </w:rPr>
          <w:t>21</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61" w:history="1">
        <w:r w:rsidRPr="00BE3AFA">
          <w:rPr>
            <w:rStyle w:val="Lienhypertexte"/>
            <w:noProof/>
            <w:lang w:val="fr-BE"/>
          </w:rPr>
          <w:t>3.2.2.</w:t>
        </w:r>
        <w:r>
          <w:rPr>
            <w:rFonts w:cstheme="minorBidi"/>
            <w:noProof/>
            <w:sz w:val="22"/>
            <w:szCs w:val="22"/>
            <w:lang w:val="fr-BE" w:eastAsia="fr-BE"/>
          </w:rPr>
          <w:tab/>
        </w:r>
        <w:r w:rsidRPr="00BE3AFA">
          <w:rPr>
            <w:rStyle w:val="Lienhypertexte"/>
            <w:noProof/>
            <w:lang w:val="fr-BE"/>
          </w:rPr>
          <w:t>Demande de négociation</w:t>
        </w:r>
        <w:r>
          <w:rPr>
            <w:noProof/>
            <w:webHidden/>
          </w:rPr>
          <w:tab/>
        </w:r>
        <w:r>
          <w:rPr>
            <w:noProof/>
            <w:webHidden/>
          </w:rPr>
          <w:fldChar w:fldCharType="begin"/>
        </w:r>
        <w:r>
          <w:rPr>
            <w:noProof/>
            <w:webHidden/>
          </w:rPr>
          <w:instrText xml:space="preserve"> PAGEREF _Toc338252061 \h </w:instrText>
        </w:r>
        <w:r>
          <w:rPr>
            <w:noProof/>
            <w:webHidden/>
          </w:rPr>
        </w:r>
        <w:r>
          <w:rPr>
            <w:noProof/>
            <w:webHidden/>
          </w:rPr>
          <w:fldChar w:fldCharType="separate"/>
        </w:r>
        <w:r>
          <w:rPr>
            <w:noProof/>
            <w:webHidden/>
          </w:rPr>
          <w:t>22</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62" w:history="1">
        <w:r w:rsidRPr="00BE3AFA">
          <w:rPr>
            <w:rStyle w:val="Lienhypertexte"/>
            <w:noProof/>
            <w:lang w:val="fr-BE"/>
          </w:rPr>
          <w:t>3.2.3.</w:t>
        </w:r>
        <w:r>
          <w:rPr>
            <w:rFonts w:cstheme="minorBidi"/>
            <w:noProof/>
            <w:sz w:val="22"/>
            <w:szCs w:val="22"/>
            <w:lang w:val="fr-BE" w:eastAsia="fr-BE"/>
          </w:rPr>
          <w:tab/>
        </w:r>
        <w:r w:rsidRPr="00BE3AFA">
          <w:rPr>
            <w:rStyle w:val="Lienhypertexte"/>
            <w:noProof/>
            <w:lang w:val="fr-BE"/>
          </w:rPr>
          <w:t>Procédure de négociation</w:t>
        </w:r>
        <w:r>
          <w:rPr>
            <w:noProof/>
            <w:webHidden/>
          </w:rPr>
          <w:tab/>
        </w:r>
        <w:r>
          <w:rPr>
            <w:noProof/>
            <w:webHidden/>
          </w:rPr>
          <w:fldChar w:fldCharType="begin"/>
        </w:r>
        <w:r>
          <w:rPr>
            <w:noProof/>
            <w:webHidden/>
          </w:rPr>
          <w:instrText xml:space="preserve"> PAGEREF _Toc338252062 \h </w:instrText>
        </w:r>
        <w:r>
          <w:rPr>
            <w:noProof/>
            <w:webHidden/>
          </w:rPr>
        </w:r>
        <w:r>
          <w:rPr>
            <w:noProof/>
            <w:webHidden/>
          </w:rPr>
          <w:fldChar w:fldCharType="separate"/>
        </w:r>
        <w:r>
          <w:rPr>
            <w:noProof/>
            <w:webHidden/>
          </w:rPr>
          <w:t>23</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63" w:history="1">
        <w:r w:rsidRPr="00BE3AFA">
          <w:rPr>
            <w:rStyle w:val="Lienhypertexte"/>
            <w:noProof/>
            <w:lang w:val="fr-BE"/>
          </w:rPr>
          <w:t>3.2.4.</w:t>
        </w:r>
        <w:r>
          <w:rPr>
            <w:rFonts w:cstheme="minorBidi"/>
            <w:noProof/>
            <w:sz w:val="22"/>
            <w:szCs w:val="22"/>
            <w:lang w:val="fr-BE" w:eastAsia="fr-BE"/>
          </w:rPr>
          <w:tab/>
        </w:r>
        <w:r w:rsidRPr="00BE3AFA">
          <w:rPr>
            <w:rStyle w:val="Lienhypertexte"/>
            <w:noProof/>
            <w:lang w:val="fr-BE"/>
          </w:rPr>
          <w:t>Signature du Contrat</w:t>
        </w:r>
        <w:r>
          <w:rPr>
            <w:noProof/>
            <w:webHidden/>
          </w:rPr>
          <w:tab/>
        </w:r>
        <w:r>
          <w:rPr>
            <w:noProof/>
            <w:webHidden/>
          </w:rPr>
          <w:fldChar w:fldCharType="begin"/>
        </w:r>
        <w:r>
          <w:rPr>
            <w:noProof/>
            <w:webHidden/>
          </w:rPr>
          <w:instrText xml:space="preserve"> PAGEREF _Toc338252063 \h </w:instrText>
        </w:r>
        <w:r>
          <w:rPr>
            <w:noProof/>
            <w:webHidden/>
          </w:rPr>
        </w:r>
        <w:r>
          <w:rPr>
            <w:noProof/>
            <w:webHidden/>
          </w:rPr>
          <w:fldChar w:fldCharType="separate"/>
        </w:r>
        <w:r>
          <w:rPr>
            <w:noProof/>
            <w:webHidden/>
          </w:rPr>
          <w:t>24</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64" w:history="1">
        <w:r w:rsidRPr="00BE3AFA">
          <w:rPr>
            <w:rStyle w:val="Lienhypertexte"/>
            <w:noProof/>
            <w:lang w:val="fr-BE"/>
          </w:rPr>
          <w:t>3.2.5.</w:t>
        </w:r>
        <w:r>
          <w:rPr>
            <w:rFonts w:cstheme="minorBidi"/>
            <w:noProof/>
            <w:sz w:val="22"/>
            <w:szCs w:val="22"/>
            <w:lang w:val="fr-BE" w:eastAsia="fr-BE"/>
          </w:rPr>
          <w:tab/>
        </w:r>
        <w:r w:rsidRPr="00BE3AFA">
          <w:rPr>
            <w:rStyle w:val="Lienhypertexte"/>
            <w:noProof/>
            <w:lang w:val="fr-BE"/>
          </w:rPr>
          <w:t>Transfert de droits du Contrat</w:t>
        </w:r>
        <w:r>
          <w:rPr>
            <w:noProof/>
            <w:webHidden/>
          </w:rPr>
          <w:tab/>
        </w:r>
        <w:r>
          <w:rPr>
            <w:noProof/>
            <w:webHidden/>
          </w:rPr>
          <w:fldChar w:fldCharType="begin"/>
        </w:r>
        <w:r>
          <w:rPr>
            <w:noProof/>
            <w:webHidden/>
          </w:rPr>
          <w:instrText xml:space="preserve"> PAGEREF _Toc338252064 \h </w:instrText>
        </w:r>
        <w:r>
          <w:rPr>
            <w:noProof/>
            <w:webHidden/>
          </w:rPr>
        </w:r>
        <w:r>
          <w:rPr>
            <w:noProof/>
            <w:webHidden/>
          </w:rPr>
          <w:fldChar w:fldCharType="separate"/>
        </w:r>
        <w:r>
          <w:rPr>
            <w:noProof/>
            <w:webHidden/>
          </w:rPr>
          <w:t>24</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65" w:history="1">
        <w:r w:rsidRPr="00BE3AFA">
          <w:rPr>
            <w:rStyle w:val="Lienhypertexte"/>
            <w:noProof/>
            <w:lang w:val="fr-BE"/>
          </w:rPr>
          <w:t>3.2.6.</w:t>
        </w:r>
        <w:r>
          <w:rPr>
            <w:rFonts w:cstheme="minorBidi"/>
            <w:noProof/>
            <w:sz w:val="22"/>
            <w:szCs w:val="22"/>
            <w:lang w:val="fr-BE" w:eastAsia="fr-BE"/>
          </w:rPr>
          <w:tab/>
        </w:r>
        <w:r w:rsidRPr="00BE3AFA">
          <w:rPr>
            <w:rStyle w:val="Lienhypertexte"/>
            <w:noProof/>
            <w:lang w:val="fr-BE"/>
          </w:rPr>
          <w:t>Modification</w:t>
        </w:r>
        <w:r>
          <w:rPr>
            <w:noProof/>
            <w:webHidden/>
          </w:rPr>
          <w:tab/>
        </w:r>
        <w:r>
          <w:rPr>
            <w:noProof/>
            <w:webHidden/>
          </w:rPr>
          <w:fldChar w:fldCharType="begin"/>
        </w:r>
        <w:r>
          <w:rPr>
            <w:noProof/>
            <w:webHidden/>
          </w:rPr>
          <w:instrText xml:space="preserve"> PAGEREF _Toc338252065 \h </w:instrText>
        </w:r>
        <w:r>
          <w:rPr>
            <w:noProof/>
            <w:webHidden/>
          </w:rPr>
        </w:r>
        <w:r>
          <w:rPr>
            <w:noProof/>
            <w:webHidden/>
          </w:rPr>
          <w:fldChar w:fldCharType="separate"/>
        </w:r>
        <w:r>
          <w:rPr>
            <w:noProof/>
            <w:webHidden/>
          </w:rPr>
          <w:t>25</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66" w:history="1">
        <w:r w:rsidRPr="00BE3AFA">
          <w:rPr>
            <w:rStyle w:val="Lienhypertexte"/>
            <w:noProof/>
            <w:lang w:val="fr-BE"/>
          </w:rPr>
          <w:t>3.2.7.</w:t>
        </w:r>
        <w:r>
          <w:rPr>
            <w:rFonts w:cstheme="minorBidi"/>
            <w:noProof/>
            <w:sz w:val="22"/>
            <w:szCs w:val="22"/>
            <w:lang w:val="fr-BE" w:eastAsia="fr-BE"/>
          </w:rPr>
          <w:tab/>
        </w:r>
        <w:r w:rsidRPr="00BE3AFA">
          <w:rPr>
            <w:rStyle w:val="Lienhypertexte"/>
            <w:noProof/>
            <w:lang w:val="fr-BE"/>
          </w:rPr>
          <w:t>Résiliation</w:t>
        </w:r>
        <w:r>
          <w:rPr>
            <w:noProof/>
            <w:webHidden/>
          </w:rPr>
          <w:tab/>
        </w:r>
        <w:r>
          <w:rPr>
            <w:noProof/>
            <w:webHidden/>
          </w:rPr>
          <w:fldChar w:fldCharType="begin"/>
        </w:r>
        <w:r>
          <w:rPr>
            <w:noProof/>
            <w:webHidden/>
          </w:rPr>
          <w:instrText xml:space="preserve"> PAGEREF _Toc338252066 \h </w:instrText>
        </w:r>
        <w:r>
          <w:rPr>
            <w:noProof/>
            <w:webHidden/>
          </w:rPr>
        </w:r>
        <w:r>
          <w:rPr>
            <w:noProof/>
            <w:webHidden/>
          </w:rPr>
          <w:fldChar w:fldCharType="separate"/>
        </w:r>
        <w:r>
          <w:rPr>
            <w:noProof/>
            <w:webHidden/>
          </w:rPr>
          <w:t>25</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67" w:history="1">
        <w:r w:rsidRPr="00BE3AFA">
          <w:rPr>
            <w:rStyle w:val="Lienhypertexte"/>
            <w:noProof/>
            <w:lang w:val="fr-BE"/>
          </w:rPr>
          <w:t>3.3.</w:t>
        </w:r>
        <w:r>
          <w:rPr>
            <w:rFonts w:cstheme="minorBidi"/>
            <w:noProof/>
            <w:sz w:val="22"/>
            <w:szCs w:val="22"/>
            <w:lang w:val="fr-BE" w:eastAsia="fr-BE"/>
          </w:rPr>
          <w:tab/>
        </w:r>
        <w:r w:rsidRPr="00BE3AFA">
          <w:rPr>
            <w:rStyle w:val="Lienhypertexte"/>
            <w:noProof/>
            <w:lang w:val="fr-BE"/>
          </w:rPr>
          <w:t>Coordination entre les parties</w:t>
        </w:r>
        <w:r>
          <w:rPr>
            <w:noProof/>
            <w:webHidden/>
          </w:rPr>
          <w:tab/>
        </w:r>
        <w:r>
          <w:rPr>
            <w:noProof/>
            <w:webHidden/>
          </w:rPr>
          <w:fldChar w:fldCharType="begin"/>
        </w:r>
        <w:r>
          <w:rPr>
            <w:noProof/>
            <w:webHidden/>
          </w:rPr>
          <w:instrText xml:space="preserve"> PAGEREF _Toc338252067 \h </w:instrText>
        </w:r>
        <w:r>
          <w:rPr>
            <w:noProof/>
            <w:webHidden/>
          </w:rPr>
        </w:r>
        <w:r>
          <w:rPr>
            <w:noProof/>
            <w:webHidden/>
          </w:rPr>
          <w:fldChar w:fldCharType="separate"/>
        </w:r>
        <w:r>
          <w:rPr>
            <w:noProof/>
            <w:webHidden/>
          </w:rPr>
          <w:t>26</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68" w:history="1">
        <w:r w:rsidRPr="00BE3AFA">
          <w:rPr>
            <w:rStyle w:val="Lienhypertexte"/>
            <w:noProof/>
            <w:lang w:val="fr-BE"/>
          </w:rPr>
          <w:t>3.3.1.</w:t>
        </w:r>
        <w:r>
          <w:rPr>
            <w:rFonts w:cstheme="minorBidi"/>
            <w:noProof/>
            <w:sz w:val="22"/>
            <w:szCs w:val="22"/>
            <w:lang w:val="fr-BE" w:eastAsia="fr-BE"/>
          </w:rPr>
          <w:tab/>
        </w:r>
        <w:r w:rsidRPr="00BE3AFA">
          <w:rPr>
            <w:rStyle w:val="Lienhypertexte"/>
            <w:noProof/>
            <w:lang w:val="fr-BE"/>
          </w:rPr>
          <w:t>Points de contact</w:t>
        </w:r>
        <w:r>
          <w:rPr>
            <w:noProof/>
            <w:webHidden/>
          </w:rPr>
          <w:tab/>
        </w:r>
        <w:r>
          <w:rPr>
            <w:noProof/>
            <w:webHidden/>
          </w:rPr>
          <w:fldChar w:fldCharType="begin"/>
        </w:r>
        <w:r>
          <w:rPr>
            <w:noProof/>
            <w:webHidden/>
          </w:rPr>
          <w:instrText xml:space="preserve"> PAGEREF _Toc338252068 \h </w:instrText>
        </w:r>
        <w:r>
          <w:rPr>
            <w:noProof/>
            <w:webHidden/>
          </w:rPr>
        </w:r>
        <w:r>
          <w:rPr>
            <w:noProof/>
            <w:webHidden/>
          </w:rPr>
          <w:fldChar w:fldCharType="separate"/>
        </w:r>
        <w:r>
          <w:rPr>
            <w:noProof/>
            <w:webHidden/>
          </w:rPr>
          <w:t>26</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69" w:history="1">
        <w:r w:rsidRPr="00BE3AFA">
          <w:rPr>
            <w:rStyle w:val="Lienhypertexte"/>
            <w:noProof/>
            <w:lang w:val="fr-BE"/>
          </w:rPr>
          <w:t>3.3.2.</w:t>
        </w:r>
        <w:r>
          <w:rPr>
            <w:rFonts w:cstheme="minorBidi"/>
            <w:noProof/>
            <w:sz w:val="22"/>
            <w:szCs w:val="22"/>
            <w:lang w:val="fr-BE" w:eastAsia="fr-BE"/>
          </w:rPr>
          <w:tab/>
        </w:r>
        <w:r w:rsidRPr="00BE3AFA">
          <w:rPr>
            <w:rStyle w:val="Lienhypertexte"/>
            <w:noProof/>
            <w:lang w:val="fr-BE"/>
          </w:rPr>
          <w:t>Gestion de conflits</w:t>
        </w:r>
        <w:r>
          <w:rPr>
            <w:noProof/>
            <w:webHidden/>
          </w:rPr>
          <w:tab/>
        </w:r>
        <w:r>
          <w:rPr>
            <w:noProof/>
            <w:webHidden/>
          </w:rPr>
          <w:fldChar w:fldCharType="begin"/>
        </w:r>
        <w:r>
          <w:rPr>
            <w:noProof/>
            <w:webHidden/>
          </w:rPr>
          <w:instrText xml:space="preserve"> PAGEREF _Toc338252069 \h </w:instrText>
        </w:r>
        <w:r>
          <w:rPr>
            <w:noProof/>
            <w:webHidden/>
          </w:rPr>
        </w:r>
        <w:r>
          <w:rPr>
            <w:noProof/>
            <w:webHidden/>
          </w:rPr>
          <w:fldChar w:fldCharType="separate"/>
        </w:r>
        <w:r>
          <w:rPr>
            <w:noProof/>
            <w:webHidden/>
          </w:rPr>
          <w:t>26</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70" w:history="1">
        <w:r w:rsidRPr="00BE3AFA">
          <w:rPr>
            <w:rStyle w:val="Lienhypertexte"/>
            <w:noProof/>
            <w:lang w:val="fr-BE"/>
          </w:rPr>
          <w:t>3.4.</w:t>
        </w:r>
        <w:r>
          <w:rPr>
            <w:rFonts w:cstheme="minorBidi"/>
            <w:noProof/>
            <w:sz w:val="22"/>
            <w:szCs w:val="22"/>
            <w:lang w:val="fr-BE" w:eastAsia="fr-BE"/>
          </w:rPr>
          <w:tab/>
        </w:r>
        <w:r w:rsidRPr="00BE3AFA">
          <w:rPr>
            <w:rStyle w:val="Lienhypertexte"/>
            <w:noProof/>
            <w:lang w:val="fr-BE"/>
          </w:rPr>
          <w:t>Implémentation et tests</w:t>
        </w:r>
        <w:r>
          <w:rPr>
            <w:noProof/>
            <w:webHidden/>
          </w:rPr>
          <w:tab/>
        </w:r>
        <w:r>
          <w:rPr>
            <w:noProof/>
            <w:webHidden/>
          </w:rPr>
          <w:fldChar w:fldCharType="begin"/>
        </w:r>
        <w:r>
          <w:rPr>
            <w:noProof/>
            <w:webHidden/>
          </w:rPr>
          <w:instrText xml:space="preserve"> PAGEREF _Toc338252070 \h </w:instrText>
        </w:r>
        <w:r>
          <w:rPr>
            <w:noProof/>
            <w:webHidden/>
          </w:rPr>
        </w:r>
        <w:r>
          <w:rPr>
            <w:noProof/>
            <w:webHidden/>
          </w:rPr>
          <w:fldChar w:fldCharType="separate"/>
        </w:r>
        <w:r>
          <w:rPr>
            <w:noProof/>
            <w:webHidden/>
          </w:rPr>
          <w:t>27</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71" w:history="1">
        <w:r w:rsidRPr="00BE3AFA">
          <w:rPr>
            <w:rStyle w:val="Lienhypertexte"/>
            <w:noProof/>
            <w:lang w:val="fr-BE"/>
          </w:rPr>
          <w:t>3.5.</w:t>
        </w:r>
        <w:r>
          <w:rPr>
            <w:rFonts w:cstheme="minorBidi"/>
            <w:noProof/>
            <w:sz w:val="22"/>
            <w:szCs w:val="22"/>
            <w:lang w:val="fr-BE" w:eastAsia="fr-BE"/>
          </w:rPr>
          <w:tab/>
        </w:r>
        <w:r w:rsidRPr="00BE3AFA">
          <w:rPr>
            <w:rStyle w:val="Lienhypertexte"/>
            <w:noProof/>
            <w:lang w:val="fr-BE"/>
          </w:rPr>
          <w:t>Facturation</w:t>
        </w:r>
        <w:r>
          <w:rPr>
            <w:noProof/>
            <w:webHidden/>
          </w:rPr>
          <w:tab/>
        </w:r>
        <w:r>
          <w:rPr>
            <w:noProof/>
            <w:webHidden/>
          </w:rPr>
          <w:fldChar w:fldCharType="begin"/>
        </w:r>
        <w:r>
          <w:rPr>
            <w:noProof/>
            <w:webHidden/>
          </w:rPr>
          <w:instrText xml:space="preserve"> PAGEREF _Toc338252071 \h </w:instrText>
        </w:r>
        <w:r>
          <w:rPr>
            <w:noProof/>
            <w:webHidden/>
          </w:rPr>
        </w:r>
        <w:r>
          <w:rPr>
            <w:noProof/>
            <w:webHidden/>
          </w:rPr>
          <w:fldChar w:fldCharType="separate"/>
        </w:r>
        <w:r>
          <w:rPr>
            <w:noProof/>
            <w:webHidden/>
          </w:rPr>
          <w:t>28</w:t>
        </w:r>
        <w:r>
          <w:rPr>
            <w:noProof/>
            <w:webHidden/>
          </w:rPr>
          <w:fldChar w:fldCharType="end"/>
        </w:r>
      </w:hyperlink>
    </w:p>
    <w:p w:rsidR="00D45B23" w:rsidRDefault="00D45B23">
      <w:pPr>
        <w:pStyle w:val="TM1"/>
        <w:tabs>
          <w:tab w:val="left" w:pos="480"/>
          <w:tab w:val="right" w:leader="dot" w:pos="9396"/>
        </w:tabs>
        <w:rPr>
          <w:rFonts w:cstheme="minorBidi"/>
          <w:noProof/>
          <w:sz w:val="22"/>
          <w:szCs w:val="22"/>
          <w:lang w:val="fr-BE" w:eastAsia="fr-BE"/>
        </w:rPr>
      </w:pPr>
      <w:hyperlink w:anchor="_Toc338252072" w:history="1">
        <w:r w:rsidRPr="00BE3AFA">
          <w:rPr>
            <w:rStyle w:val="Lienhypertexte"/>
            <w:noProof/>
            <w:lang w:val="fr-BE"/>
          </w:rPr>
          <w:t>4.</w:t>
        </w:r>
        <w:r>
          <w:rPr>
            <w:rFonts w:cstheme="minorBidi"/>
            <w:noProof/>
            <w:sz w:val="22"/>
            <w:szCs w:val="22"/>
            <w:lang w:val="fr-BE" w:eastAsia="fr-BE"/>
          </w:rPr>
          <w:tab/>
        </w:r>
        <w:r w:rsidRPr="00BE3AFA">
          <w:rPr>
            <w:rStyle w:val="Lienhypertexte"/>
            <w:noProof/>
            <w:lang w:val="fr-BE"/>
          </w:rPr>
          <w:t>Aspects opérationnels</w:t>
        </w:r>
        <w:r>
          <w:rPr>
            <w:noProof/>
            <w:webHidden/>
          </w:rPr>
          <w:tab/>
        </w:r>
        <w:r>
          <w:rPr>
            <w:noProof/>
            <w:webHidden/>
          </w:rPr>
          <w:fldChar w:fldCharType="begin"/>
        </w:r>
        <w:r>
          <w:rPr>
            <w:noProof/>
            <w:webHidden/>
          </w:rPr>
          <w:instrText xml:space="preserve"> PAGEREF _Toc338252072 \h </w:instrText>
        </w:r>
        <w:r>
          <w:rPr>
            <w:noProof/>
            <w:webHidden/>
          </w:rPr>
        </w:r>
        <w:r>
          <w:rPr>
            <w:noProof/>
            <w:webHidden/>
          </w:rPr>
          <w:fldChar w:fldCharType="separate"/>
        </w:r>
        <w:r>
          <w:rPr>
            <w:noProof/>
            <w:webHidden/>
          </w:rPr>
          <w:t>29</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73" w:history="1">
        <w:r w:rsidRPr="00BE3AFA">
          <w:rPr>
            <w:rStyle w:val="Lienhypertexte"/>
            <w:noProof/>
            <w:lang w:val="fr-BE"/>
          </w:rPr>
          <w:t>4.1.</w:t>
        </w:r>
        <w:r>
          <w:rPr>
            <w:rFonts w:cstheme="minorBidi"/>
            <w:noProof/>
            <w:sz w:val="22"/>
            <w:szCs w:val="22"/>
            <w:lang w:val="fr-BE" w:eastAsia="fr-BE"/>
          </w:rPr>
          <w:tab/>
        </w:r>
        <w:r w:rsidRPr="00BE3AFA">
          <w:rPr>
            <w:rStyle w:val="Lienhypertexte"/>
            <w:noProof/>
            <w:lang w:val="fr-BE"/>
          </w:rPr>
          <w:t>Traitement des commandes</w:t>
        </w:r>
        <w:r>
          <w:rPr>
            <w:noProof/>
            <w:webHidden/>
          </w:rPr>
          <w:tab/>
        </w:r>
        <w:r>
          <w:rPr>
            <w:noProof/>
            <w:webHidden/>
          </w:rPr>
          <w:fldChar w:fldCharType="begin"/>
        </w:r>
        <w:r>
          <w:rPr>
            <w:noProof/>
            <w:webHidden/>
          </w:rPr>
          <w:instrText xml:space="preserve"> PAGEREF _Toc338252073 \h </w:instrText>
        </w:r>
        <w:r>
          <w:rPr>
            <w:noProof/>
            <w:webHidden/>
          </w:rPr>
        </w:r>
        <w:r>
          <w:rPr>
            <w:noProof/>
            <w:webHidden/>
          </w:rPr>
          <w:fldChar w:fldCharType="separate"/>
        </w:r>
        <w:r>
          <w:rPr>
            <w:noProof/>
            <w:webHidden/>
          </w:rPr>
          <w:t>29</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74" w:history="1">
        <w:r w:rsidRPr="00BE3AFA">
          <w:rPr>
            <w:rStyle w:val="Lienhypertexte"/>
            <w:noProof/>
            <w:lang w:val="fr-BE"/>
          </w:rPr>
          <w:t>4.1.1.</w:t>
        </w:r>
        <w:r>
          <w:rPr>
            <w:rFonts w:cstheme="minorBidi"/>
            <w:noProof/>
            <w:sz w:val="22"/>
            <w:szCs w:val="22"/>
            <w:lang w:val="fr-BE" w:eastAsia="fr-BE"/>
          </w:rPr>
          <w:tab/>
        </w:r>
        <w:r w:rsidRPr="00BE3AFA">
          <w:rPr>
            <w:rStyle w:val="Lienhypertexte"/>
            <w:noProof/>
            <w:lang w:val="fr-BE"/>
          </w:rPr>
          <w:t>Procédure générale</w:t>
        </w:r>
        <w:r>
          <w:rPr>
            <w:noProof/>
            <w:webHidden/>
          </w:rPr>
          <w:tab/>
        </w:r>
        <w:r>
          <w:rPr>
            <w:noProof/>
            <w:webHidden/>
          </w:rPr>
          <w:fldChar w:fldCharType="begin"/>
        </w:r>
        <w:r>
          <w:rPr>
            <w:noProof/>
            <w:webHidden/>
          </w:rPr>
          <w:instrText xml:space="preserve"> PAGEREF _Toc338252074 \h </w:instrText>
        </w:r>
        <w:r>
          <w:rPr>
            <w:noProof/>
            <w:webHidden/>
          </w:rPr>
        </w:r>
        <w:r>
          <w:rPr>
            <w:noProof/>
            <w:webHidden/>
          </w:rPr>
          <w:fldChar w:fldCharType="separate"/>
        </w:r>
        <w:r>
          <w:rPr>
            <w:noProof/>
            <w:webHidden/>
          </w:rPr>
          <w:t>29</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75" w:history="1">
        <w:r w:rsidRPr="00BE3AFA">
          <w:rPr>
            <w:rStyle w:val="Lienhypertexte"/>
            <w:noProof/>
            <w:lang w:val="fr-BE"/>
          </w:rPr>
          <w:t>4.1.2.</w:t>
        </w:r>
        <w:r>
          <w:rPr>
            <w:rFonts w:cstheme="minorBidi"/>
            <w:noProof/>
            <w:sz w:val="22"/>
            <w:szCs w:val="22"/>
            <w:lang w:val="fr-BE" w:eastAsia="fr-BE"/>
          </w:rPr>
          <w:tab/>
        </w:r>
        <w:r w:rsidRPr="00BE3AFA">
          <w:rPr>
            <w:rStyle w:val="Lienhypertexte"/>
            <w:noProof/>
            <w:lang w:val="fr-BE"/>
          </w:rPr>
          <w:t>Activation d’un Service Utilisateur Final</w:t>
        </w:r>
        <w:r>
          <w:rPr>
            <w:noProof/>
            <w:webHidden/>
          </w:rPr>
          <w:tab/>
        </w:r>
        <w:r>
          <w:rPr>
            <w:noProof/>
            <w:webHidden/>
          </w:rPr>
          <w:fldChar w:fldCharType="begin"/>
        </w:r>
        <w:r>
          <w:rPr>
            <w:noProof/>
            <w:webHidden/>
          </w:rPr>
          <w:instrText xml:space="preserve"> PAGEREF _Toc338252075 \h </w:instrText>
        </w:r>
        <w:r>
          <w:rPr>
            <w:noProof/>
            <w:webHidden/>
          </w:rPr>
        </w:r>
        <w:r>
          <w:rPr>
            <w:noProof/>
            <w:webHidden/>
          </w:rPr>
          <w:fldChar w:fldCharType="separate"/>
        </w:r>
        <w:r>
          <w:rPr>
            <w:noProof/>
            <w:webHidden/>
          </w:rPr>
          <w:t>29</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76" w:history="1">
        <w:r w:rsidRPr="00BE3AFA">
          <w:rPr>
            <w:rStyle w:val="Lienhypertexte"/>
            <w:noProof/>
            <w:lang w:val="fr-BE"/>
          </w:rPr>
          <w:t>4.1.3.</w:t>
        </w:r>
        <w:r>
          <w:rPr>
            <w:rFonts w:cstheme="minorBidi"/>
            <w:noProof/>
            <w:sz w:val="22"/>
            <w:szCs w:val="22"/>
            <w:lang w:val="fr-BE" w:eastAsia="fr-BE"/>
          </w:rPr>
          <w:tab/>
        </w:r>
        <w:r w:rsidRPr="00BE3AFA">
          <w:rPr>
            <w:rStyle w:val="Lienhypertexte"/>
            <w:noProof/>
            <w:lang w:val="fr-BE"/>
          </w:rPr>
          <w:t>Modification du Service Utilisateur Final activé</w:t>
        </w:r>
        <w:r>
          <w:rPr>
            <w:noProof/>
            <w:webHidden/>
          </w:rPr>
          <w:tab/>
        </w:r>
        <w:r>
          <w:rPr>
            <w:noProof/>
            <w:webHidden/>
          </w:rPr>
          <w:fldChar w:fldCharType="begin"/>
        </w:r>
        <w:r>
          <w:rPr>
            <w:noProof/>
            <w:webHidden/>
          </w:rPr>
          <w:instrText xml:space="preserve"> PAGEREF _Toc338252076 \h </w:instrText>
        </w:r>
        <w:r>
          <w:rPr>
            <w:noProof/>
            <w:webHidden/>
          </w:rPr>
        </w:r>
        <w:r>
          <w:rPr>
            <w:noProof/>
            <w:webHidden/>
          </w:rPr>
          <w:fldChar w:fldCharType="separate"/>
        </w:r>
        <w:r>
          <w:rPr>
            <w:noProof/>
            <w:webHidden/>
          </w:rPr>
          <w:t>30</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77" w:history="1">
        <w:r w:rsidRPr="00BE3AFA">
          <w:rPr>
            <w:rStyle w:val="Lienhypertexte"/>
            <w:noProof/>
            <w:lang w:val="fr-BE"/>
          </w:rPr>
          <w:t>4.1.4.</w:t>
        </w:r>
        <w:r>
          <w:rPr>
            <w:rFonts w:cstheme="minorBidi"/>
            <w:noProof/>
            <w:sz w:val="22"/>
            <w:szCs w:val="22"/>
            <w:lang w:val="fr-BE" w:eastAsia="fr-BE"/>
          </w:rPr>
          <w:tab/>
        </w:r>
        <w:r w:rsidRPr="00BE3AFA">
          <w:rPr>
            <w:rStyle w:val="Lienhypertexte"/>
            <w:noProof/>
            <w:lang w:val="fr-BE"/>
          </w:rPr>
          <w:t>Désactivation du Service Utilisateur Final activé</w:t>
        </w:r>
        <w:r>
          <w:rPr>
            <w:noProof/>
            <w:webHidden/>
          </w:rPr>
          <w:tab/>
        </w:r>
        <w:r>
          <w:rPr>
            <w:noProof/>
            <w:webHidden/>
          </w:rPr>
          <w:fldChar w:fldCharType="begin"/>
        </w:r>
        <w:r>
          <w:rPr>
            <w:noProof/>
            <w:webHidden/>
          </w:rPr>
          <w:instrText xml:space="preserve"> PAGEREF _Toc338252077 \h </w:instrText>
        </w:r>
        <w:r>
          <w:rPr>
            <w:noProof/>
            <w:webHidden/>
          </w:rPr>
        </w:r>
        <w:r>
          <w:rPr>
            <w:noProof/>
            <w:webHidden/>
          </w:rPr>
          <w:fldChar w:fldCharType="separate"/>
        </w:r>
        <w:r>
          <w:rPr>
            <w:noProof/>
            <w:webHidden/>
          </w:rPr>
          <w:t>30</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78" w:history="1">
        <w:r w:rsidRPr="00BE3AFA">
          <w:rPr>
            <w:rStyle w:val="Lienhypertexte"/>
            <w:noProof/>
            <w:lang w:val="fr-BE"/>
          </w:rPr>
          <w:t>4.1.5.</w:t>
        </w:r>
        <w:r>
          <w:rPr>
            <w:rFonts w:cstheme="minorBidi"/>
            <w:noProof/>
            <w:sz w:val="22"/>
            <w:szCs w:val="22"/>
            <w:lang w:val="fr-BE" w:eastAsia="fr-BE"/>
          </w:rPr>
          <w:tab/>
        </w:r>
        <w:r w:rsidRPr="00BE3AFA">
          <w:rPr>
            <w:rStyle w:val="Lienhypertexte"/>
            <w:noProof/>
            <w:lang w:val="fr-BE"/>
          </w:rPr>
          <w:t>Cas spéciaux</w:t>
        </w:r>
        <w:r>
          <w:rPr>
            <w:noProof/>
            <w:webHidden/>
          </w:rPr>
          <w:tab/>
        </w:r>
        <w:r>
          <w:rPr>
            <w:noProof/>
            <w:webHidden/>
          </w:rPr>
          <w:fldChar w:fldCharType="begin"/>
        </w:r>
        <w:r>
          <w:rPr>
            <w:noProof/>
            <w:webHidden/>
          </w:rPr>
          <w:instrText xml:space="preserve"> PAGEREF _Toc338252078 \h </w:instrText>
        </w:r>
        <w:r>
          <w:rPr>
            <w:noProof/>
            <w:webHidden/>
          </w:rPr>
        </w:r>
        <w:r>
          <w:rPr>
            <w:noProof/>
            <w:webHidden/>
          </w:rPr>
          <w:fldChar w:fldCharType="separate"/>
        </w:r>
        <w:r>
          <w:rPr>
            <w:noProof/>
            <w:webHidden/>
          </w:rPr>
          <w:t>31</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79" w:history="1">
        <w:r w:rsidRPr="00BE3AFA">
          <w:rPr>
            <w:rStyle w:val="Lienhypertexte"/>
            <w:noProof/>
            <w:lang w:val="fr-BE"/>
          </w:rPr>
          <w:t>4.2.</w:t>
        </w:r>
        <w:r>
          <w:rPr>
            <w:rFonts w:cstheme="minorBidi"/>
            <w:noProof/>
            <w:sz w:val="22"/>
            <w:szCs w:val="22"/>
            <w:lang w:val="fr-BE" w:eastAsia="fr-BE"/>
          </w:rPr>
          <w:tab/>
        </w:r>
        <w:r w:rsidRPr="00BE3AFA">
          <w:rPr>
            <w:rStyle w:val="Lienhypertexte"/>
            <w:noProof/>
            <w:lang w:val="fr-BE"/>
          </w:rPr>
          <w:t>Demande de raccordement</w:t>
        </w:r>
        <w:r>
          <w:rPr>
            <w:noProof/>
            <w:webHidden/>
          </w:rPr>
          <w:tab/>
        </w:r>
        <w:r>
          <w:rPr>
            <w:noProof/>
            <w:webHidden/>
          </w:rPr>
          <w:fldChar w:fldCharType="begin"/>
        </w:r>
        <w:r>
          <w:rPr>
            <w:noProof/>
            <w:webHidden/>
          </w:rPr>
          <w:instrText xml:space="preserve"> PAGEREF _Toc338252079 \h </w:instrText>
        </w:r>
        <w:r>
          <w:rPr>
            <w:noProof/>
            <w:webHidden/>
          </w:rPr>
        </w:r>
        <w:r>
          <w:rPr>
            <w:noProof/>
            <w:webHidden/>
          </w:rPr>
          <w:fldChar w:fldCharType="separate"/>
        </w:r>
        <w:r>
          <w:rPr>
            <w:noProof/>
            <w:webHidden/>
          </w:rPr>
          <w:t>31</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80" w:history="1">
        <w:r w:rsidRPr="00BE3AFA">
          <w:rPr>
            <w:rStyle w:val="Lienhypertexte"/>
            <w:noProof/>
            <w:lang w:val="fr-BE"/>
          </w:rPr>
          <w:t>4.3.</w:t>
        </w:r>
        <w:r>
          <w:rPr>
            <w:rFonts w:cstheme="minorBidi"/>
            <w:noProof/>
            <w:sz w:val="22"/>
            <w:szCs w:val="22"/>
            <w:lang w:val="fr-BE" w:eastAsia="fr-BE"/>
          </w:rPr>
          <w:tab/>
        </w:r>
        <w:r w:rsidRPr="00BE3AFA">
          <w:rPr>
            <w:rStyle w:val="Lienhypertexte"/>
            <w:noProof/>
            <w:lang w:val="fr-BE"/>
          </w:rPr>
          <w:t>Spécifications techniques</w:t>
        </w:r>
        <w:r>
          <w:rPr>
            <w:noProof/>
            <w:webHidden/>
          </w:rPr>
          <w:tab/>
        </w:r>
        <w:r>
          <w:rPr>
            <w:noProof/>
            <w:webHidden/>
          </w:rPr>
          <w:fldChar w:fldCharType="begin"/>
        </w:r>
        <w:r>
          <w:rPr>
            <w:noProof/>
            <w:webHidden/>
          </w:rPr>
          <w:instrText xml:space="preserve"> PAGEREF _Toc338252080 \h </w:instrText>
        </w:r>
        <w:r>
          <w:rPr>
            <w:noProof/>
            <w:webHidden/>
          </w:rPr>
        </w:r>
        <w:r>
          <w:rPr>
            <w:noProof/>
            <w:webHidden/>
          </w:rPr>
          <w:fldChar w:fldCharType="separate"/>
        </w:r>
        <w:r>
          <w:rPr>
            <w:noProof/>
            <w:webHidden/>
          </w:rPr>
          <w:t>31</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81" w:history="1">
        <w:r w:rsidRPr="00BE3AFA">
          <w:rPr>
            <w:rStyle w:val="Lienhypertexte"/>
            <w:noProof/>
            <w:lang w:val="fr-BE"/>
          </w:rPr>
          <w:t>4.4.</w:t>
        </w:r>
        <w:r>
          <w:rPr>
            <w:rFonts w:cstheme="minorBidi"/>
            <w:noProof/>
            <w:sz w:val="22"/>
            <w:szCs w:val="22"/>
            <w:lang w:val="fr-BE" w:eastAsia="fr-BE"/>
          </w:rPr>
          <w:tab/>
        </w:r>
        <w:r w:rsidRPr="00BE3AFA">
          <w:rPr>
            <w:rStyle w:val="Lienhypertexte"/>
            <w:noProof/>
            <w:lang w:val="fr-BE"/>
          </w:rPr>
          <w:t>Responsabilité des parties au niveau du réseau</w:t>
        </w:r>
        <w:r>
          <w:rPr>
            <w:noProof/>
            <w:webHidden/>
          </w:rPr>
          <w:tab/>
        </w:r>
        <w:r>
          <w:rPr>
            <w:noProof/>
            <w:webHidden/>
          </w:rPr>
          <w:fldChar w:fldCharType="begin"/>
        </w:r>
        <w:r>
          <w:rPr>
            <w:noProof/>
            <w:webHidden/>
          </w:rPr>
          <w:instrText xml:space="preserve"> PAGEREF _Toc338252081 \h </w:instrText>
        </w:r>
        <w:r>
          <w:rPr>
            <w:noProof/>
            <w:webHidden/>
          </w:rPr>
        </w:r>
        <w:r>
          <w:rPr>
            <w:noProof/>
            <w:webHidden/>
          </w:rPr>
          <w:fldChar w:fldCharType="separate"/>
        </w:r>
        <w:r>
          <w:rPr>
            <w:noProof/>
            <w:webHidden/>
          </w:rPr>
          <w:t>32</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82" w:history="1">
        <w:r w:rsidRPr="00BE3AFA">
          <w:rPr>
            <w:rStyle w:val="Lienhypertexte"/>
            <w:noProof/>
            <w:lang w:val="fr-BE"/>
          </w:rPr>
          <w:t>4.5.</w:t>
        </w:r>
        <w:r>
          <w:rPr>
            <w:rFonts w:cstheme="minorBidi"/>
            <w:noProof/>
            <w:sz w:val="22"/>
            <w:szCs w:val="22"/>
            <w:lang w:val="fr-BE" w:eastAsia="fr-BE"/>
          </w:rPr>
          <w:tab/>
        </w:r>
        <w:r w:rsidRPr="00BE3AFA">
          <w:rPr>
            <w:rStyle w:val="Lienhypertexte"/>
            <w:noProof/>
            <w:lang w:val="fr-BE"/>
          </w:rPr>
          <w:t>Support</w:t>
        </w:r>
        <w:r>
          <w:rPr>
            <w:noProof/>
            <w:webHidden/>
          </w:rPr>
          <w:tab/>
        </w:r>
        <w:r>
          <w:rPr>
            <w:noProof/>
            <w:webHidden/>
          </w:rPr>
          <w:fldChar w:fldCharType="begin"/>
        </w:r>
        <w:r>
          <w:rPr>
            <w:noProof/>
            <w:webHidden/>
          </w:rPr>
          <w:instrText xml:space="preserve"> PAGEREF _Toc338252082 \h </w:instrText>
        </w:r>
        <w:r>
          <w:rPr>
            <w:noProof/>
            <w:webHidden/>
          </w:rPr>
        </w:r>
        <w:r>
          <w:rPr>
            <w:noProof/>
            <w:webHidden/>
          </w:rPr>
          <w:fldChar w:fldCharType="separate"/>
        </w:r>
        <w:r>
          <w:rPr>
            <w:noProof/>
            <w:webHidden/>
          </w:rPr>
          <w:t>32</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83" w:history="1">
        <w:r w:rsidRPr="00BE3AFA">
          <w:rPr>
            <w:rStyle w:val="Lienhypertexte"/>
            <w:noProof/>
            <w:lang w:val="fr-BE"/>
          </w:rPr>
          <w:t>4.5.1.</w:t>
        </w:r>
        <w:r>
          <w:rPr>
            <w:rFonts w:cstheme="minorBidi"/>
            <w:noProof/>
            <w:sz w:val="22"/>
            <w:szCs w:val="22"/>
            <w:lang w:val="fr-BE" w:eastAsia="fr-BE"/>
          </w:rPr>
          <w:tab/>
        </w:r>
        <w:r w:rsidRPr="00BE3AFA">
          <w:rPr>
            <w:rStyle w:val="Lienhypertexte"/>
            <w:noProof/>
            <w:lang w:val="fr-BE"/>
          </w:rPr>
          <w:t>Support pour le Service Utilisateur Final</w:t>
        </w:r>
        <w:r>
          <w:rPr>
            <w:noProof/>
            <w:webHidden/>
          </w:rPr>
          <w:tab/>
        </w:r>
        <w:r>
          <w:rPr>
            <w:noProof/>
            <w:webHidden/>
          </w:rPr>
          <w:fldChar w:fldCharType="begin"/>
        </w:r>
        <w:r>
          <w:rPr>
            <w:noProof/>
            <w:webHidden/>
          </w:rPr>
          <w:instrText xml:space="preserve"> PAGEREF _Toc338252083 \h </w:instrText>
        </w:r>
        <w:r>
          <w:rPr>
            <w:noProof/>
            <w:webHidden/>
          </w:rPr>
        </w:r>
        <w:r>
          <w:rPr>
            <w:noProof/>
            <w:webHidden/>
          </w:rPr>
          <w:fldChar w:fldCharType="separate"/>
        </w:r>
        <w:r>
          <w:rPr>
            <w:noProof/>
            <w:webHidden/>
          </w:rPr>
          <w:t>32</w:t>
        </w:r>
        <w:r>
          <w:rPr>
            <w:noProof/>
            <w:webHidden/>
          </w:rPr>
          <w:fldChar w:fldCharType="end"/>
        </w:r>
      </w:hyperlink>
    </w:p>
    <w:p w:rsidR="00D45B23" w:rsidRDefault="00D45B23">
      <w:pPr>
        <w:pStyle w:val="TM3"/>
        <w:tabs>
          <w:tab w:val="left" w:pos="1320"/>
          <w:tab w:val="right" w:leader="dot" w:pos="9396"/>
        </w:tabs>
        <w:rPr>
          <w:rFonts w:cstheme="minorBidi"/>
          <w:noProof/>
          <w:sz w:val="22"/>
          <w:szCs w:val="22"/>
          <w:lang w:val="fr-BE" w:eastAsia="fr-BE"/>
        </w:rPr>
      </w:pPr>
      <w:hyperlink w:anchor="_Toc338252084" w:history="1">
        <w:r w:rsidRPr="00BE3AFA">
          <w:rPr>
            <w:rStyle w:val="Lienhypertexte"/>
            <w:noProof/>
            <w:lang w:val="fr-BE"/>
          </w:rPr>
          <w:t>4.5.2.</w:t>
        </w:r>
        <w:r>
          <w:rPr>
            <w:rFonts w:cstheme="minorBidi"/>
            <w:noProof/>
            <w:sz w:val="22"/>
            <w:szCs w:val="22"/>
            <w:lang w:val="fr-BE" w:eastAsia="fr-BE"/>
          </w:rPr>
          <w:tab/>
        </w:r>
        <w:r w:rsidRPr="00BE3AFA">
          <w:rPr>
            <w:rStyle w:val="Lienhypertexte"/>
            <w:noProof/>
            <w:lang w:val="fr-BE"/>
          </w:rPr>
          <w:t>Support pour les Services Auxiliaires</w:t>
        </w:r>
        <w:r>
          <w:rPr>
            <w:noProof/>
            <w:webHidden/>
          </w:rPr>
          <w:tab/>
        </w:r>
        <w:r>
          <w:rPr>
            <w:noProof/>
            <w:webHidden/>
          </w:rPr>
          <w:fldChar w:fldCharType="begin"/>
        </w:r>
        <w:r>
          <w:rPr>
            <w:noProof/>
            <w:webHidden/>
          </w:rPr>
          <w:instrText xml:space="preserve"> PAGEREF _Toc338252084 \h </w:instrText>
        </w:r>
        <w:r>
          <w:rPr>
            <w:noProof/>
            <w:webHidden/>
          </w:rPr>
        </w:r>
        <w:r>
          <w:rPr>
            <w:noProof/>
            <w:webHidden/>
          </w:rPr>
          <w:fldChar w:fldCharType="separate"/>
        </w:r>
        <w:r>
          <w:rPr>
            <w:noProof/>
            <w:webHidden/>
          </w:rPr>
          <w:t>33</w:t>
        </w:r>
        <w:r>
          <w:rPr>
            <w:noProof/>
            <w:webHidden/>
          </w:rPr>
          <w:fldChar w:fldCharType="end"/>
        </w:r>
      </w:hyperlink>
    </w:p>
    <w:p w:rsidR="00D45B23" w:rsidRDefault="00D45B23">
      <w:pPr>
        <w:pStyle w:val="TM2"/>
        <w:tabs>
          <w:tab w:val="left" w:pos="880"/>
          <w:tab w:val="right" w:leader="dot" w:pos="9396"/>
        </w:tabs>
        <w:rPr>
          <w:rFonts w:cstheme="minorBidi"/>
          <w:noProof/>
          <w:sz w:val="22"/>
          <w:szCs w:val="22"/>
          <w:lang w:val="fr-BE" w:eastAsia="fr-BE"/>
        </w:rPr>
      </w:pPr>
      <w:hyperlink w:anchor="_Toc338252085" w:history="1">
        <w:r w:rsidRPr="00BE3AFA">
          <w:rPr>
            <w:rStyle w:val="Lienhypertexte"/>
            <w:noProof/>
            <w:lang w:val="fr-BE"/>
          </w:rPr>
          <w:t>4.6.</w:t>
        </w:r>
        <w:r>
          <w:rPr>
            <w:rFonts w:cstheme="minorBidi"/>
            <w:noProof/>
            <w:sz w:val="22"/>
            <w:szCs w:val="22"/>
            <w:lang w:val="fr-BE" w:eastAsia="fr-BE"/>
          </w:rPr>
          <w:tab/>
        </w:r>
        <w:r w:rsidRPr="00BE3AFA">
          <w:rPr>
            <w:rStyle w:val="Lienhypertexte"/>
            <w:noProof/>
            <w:lang w:val="fr-BE"/>
          </w:rPr>
          <w:t>Niveaux de « Service Level Agreement » (SLA)</w:t>
        </w:r>
        <w:r>
          <w:rPr>
            <w:noProof/>
            <w:webHidden/>
          </w:rPr>
          <w:tab/>
        </w:r>
        <w:r>
          <w:rPr>
            <w:noProof/>
            <w:webHidden/>
          </w:rPr>
          <w:fldChar w:fldCharType="begin"/>
        </w:r>
        <w:r>
          <w:rPr>
            <w:noProof/>
            <w:webHidden/>
          </w:rPr>
          <w:instrText xml:space="preserve"> PAGEREF _Toc338252085 \h </w:instrText>
        </w:r>
        <w:r>
          <w:rPr>
            <w:noProof/>
            <w:webHidden/>
          </w:rPr>
        </w:r>
        <w:r>
          <w:rPr>
            <w:noProof/>
            <w:webHidden/>
          </w:rPr>
          <w:fldChar w:fldCharType="separate"/>
        </w:r>
        <w:r>
          <w:rPr>
            <w:noProof/>
            <w:webHidden/>
          </w:rPr>
          <w:t>34</w:t>
        </w:r>
        <w:r>
          <w:rPr>
            <w:noProof/>
            <w:webHidden/>
          </w:rPr>
          <w:fldChar w:fldCharType="end"/>
        </w:r>
      </w:hyperlink>
    </w:p>
    <w:p w:rsidR="00F27258" w:rsidRPr="00925EBE" w:rsidRDefault="00AA1015">
      <w:pPr>
        <w:rPr>
          <w:lang w:val="fr-BE"/>
        </w:rPr>
      </w:pPr>
      <w:r w:rsidRPr="00925EBE">
        <w:rPr>
          <w:lang w:val="fr-BE"/>
        </w:rPr>
        <w:fldChar w:fldCharType="end"/>
      </w:r>
      <w:bookmarkStart w:id="8" w:name="_GoBack"/>
      <w:bookmarkEnd w:id="8"/>
    </w:p>
    <w:p w:rsidR="00F27258" w:rsidRPr="00925EBE" w:rsidRDefault="00064304">
      <w:pPr>
        <w:widowControl/>
        <w:autoSpaceDE/>
        <w:autoSpaceDN/>
        <w:adjustRightInd/>
        <w:spacing w:after="200" w:line="276" w:lineRule="auto"/>
        <w:rPr>
          <w:b/>
          <w:sz w:val="36"/>
          <w:lang w:val="fr-BE"/>
        </w:rPr>
      </w:pPr>
      <w:r w:rsidRPr="00925EBE">
        <w:rPr>
          <w:lang w:val="fr-BE"/>
        </w:rPr>
        <w:br w:type="page"/>
      </w:r>
    </w:p>
    <w:p w:rsidR="00F27258" w:rsidRPr="00925EBE" w:rsidRDefault="00064304">
      <w:pPr>
        <w:pStyle w:val="Titre1"/>
        <w:rPr>
          <w:lang w:val="fr-BE"/>
        </w:rPr>
      </w:pPr>
      <w:bookmarkStart w:id="9" w:name="_Toc315161740"/>
      <w:bookmarkStart w:id="10" w:name="_Toc338252030"/>
      <w:r w:rsidRPr="00925EBE">
        <w:rPr>
          <w:lang w:val="fr-BE"/>
        </w:rPr>
        <w:lastRenderedPageBreak/>
        <w:t>Introduction</w:t>
      </w:r>
      <w:bookmarkEnd w:id="9"/>
      <w:bookmarkEnd w:id="10"/>
    </w:p>
    <w:p w:rsidR="00F27258" w:rsidRPr="00925EBE" w:rsidRDefault="00064304">
      <w:pPr>
        <w:pStyle w:val="Titre2"/>
        <w:rPr>
          <w:lang w:val="fr-BE"/>
        </w:rPr>
      </w:pPr>
      <w:bookmarkStart w:id="11" w:name="_Toc315161741"/>
      <w:bookmarkStart w:id="12" w:name="_Toc338252031"/>
      <w:r w:rsidRPr="00925EBE">
        <w:rPr>
          <w:lang w:val="fr-BE"/>
        </w:rPr>
        <w:t>Contexte</w:t>
      </w:r>
      <w:bookmarkEnd w:id="11"/>
      <w:bookmarkEnd w:id="12"/>
    </w:p>
    <w:p w:rsidR="00F27258" w:rsidRPr="00925EBE" w:rsidRDefault="00064304">
      <w:pPr>
        <w:jc w:val="both"/>
        <w:rPr>
          <w:lang w:val="fr-BE"/>
        </w:rPr>
      </w:pPr>
      <w:r w:rsidRPr="00925EBE">
        <w:rPr>
          <w:lang w:val="fr-BE"/>
        </w:rPr>
        <w:t>Le 1er juillet 2011, la Conférence des régulateurs du secteur des communications électroniques (ci-après la « CRC ») a adopté des décisions (ci-après les « Décisions») concernant l'analyse du marché de radiodiffusion télévisuelle sur le territoire de la région de langue néerlandaise, de région de langue française, de la région de langue allemande et de la région bilingue de Bruxelles-Capitale.</w:t>
      </w:r>
    </w:p>
    <w:p w:rsidR="00F27258" w:rsidRPr="00925EBE" w:rsidRDefault="00064304">
      <w:pPr>
        <w:rPr>
          <w:lang w:val="fr-BE"/>
        </w:rPr>
      </w:pPr>
      <w:r w:rsidRPr="00925EBE">
        <w:rPr>
          <w:lang w:val="fr-BE"/>
        </w:rPr>
        <w:t>Les Décisions imposent à TECTEO l’obligation de fournir, dans sa zone de couverture en région de langue française, en région de langue allemande et en région de langue néerlandaise , un accès à une offre de revente de l'offre de télévision analogique, à la plateforme de télévision numérique et à une offre de revente de l’offre d’accès au haut débit. À ces obligations s’ajoutent des obligations de non-discrimination, de transparence et de contrôle des prix.  Pour une description plus détaillée de ces obligations, TECTEO se réfère aux Décisions de la CRC.</w:t>
      </w:r>
    </w:p>
    <w:p w:rsidR="00F27258" w:rsidRPr="00925EBE" w:rsidRDefault="00F27258">
      <w:pPr>
        <w:rPr>
          <w:highlight w:val="yellow"/>
          <w:lang w:val="fr-BE"/>
        </w:rPr>
      </w:pPr>
    </w:p>
    <w:p w:rsidR="00F27258" w:rsidRPr="00925EBE" w:rsidRDefault="00064304">
      <w:pPr>
        <w:pStyle w:val="Titre2"/>
        <w:rPr>
          <w:rStyle w:val="hps"/>
          <w:b w:val="0"/>
          <w:lang w:val="fr-BE"/>
        </w:rPr>
      </w:pPr>
      <w:bookmarkStart w:id="13" w:name="_Toc315161742"/>
      <w:bookmarkStart w:id="14" w:name="_Toc338252032"/>
      <w:r w:rsidRPr="00925EBE">
        <w:rPr>
          <w:rStyle w:val="hps"/>
          <w:lang w:val="fr-BE"/>
        </w:rPr>
        <w:t>Réserves</w:t>
      </w:r>
      <w:bookmarkEnd w:id="13"/>
      <w:bookmarkEnd w:id="14"/>
    </w:p>
    <w:p w:rsidR="00F27258" w:rsidRPr="00925EBE" w:rsidRDefault="00064304">
      <w:pPr>
        <w:rPr>
          <w:lang w:val="fr-BE"/>
        </w:rPr>
      </w:pPr>
      <w:r w:rsidRPr="00925EBE">
        <w:rPr>
          <w:lang w:val="fr-BE"/>
        </w:rPr>
        <w:t xml:space="preserve">La soumission de la présente Offre de Référence vise à satisfaire aux obligations imposées par les Décisions.  Cependant, TECTEO a contesté les Décisions devant la Cour d’appel de Bruxelles et a demandé la suspension et l’annulation des Décisions.  Par conséquent, la présente Offre de Référence doit être considérée comme étant conditionnelle à la suspension ou annulation (complète ou partielle) des Décisions par la Cour d’appel de Bruxelles.  </w:t>
      </w:r>
    </w:p>
    <w:p w:rsidR="00F27258" w:rsidRPr="00925EBE" w:rsidRDefault="00064304">
      <w:pPr>
        <w:rPr>
          <w:lang w:val="fr-BE"/>
        </w:rPr>
      </w:pPr>
      <w:r w:rsidRPr="00925EBE">
        <w:rPr>
          <w:lang w:val="fr-BE"/>
        </w:rPr>
        <w:t xml:space="preserve">Le présent document constitue la proposition d’Offre de Référence de TECTEO. La solution proposée dans ce document est donnée sous réserve d’une analyse détaillée et de tests de faisabilité technique qui doivent encore être réalisés par TECTEO. TECTEO se réserve dès lors le droit de procéder à des adaptations de cette proposition d’Offre de Référence. Par conséquent, les conditions décrites dans ce document ne peuvent pas être considérées comme étant les conditions finales auxquelles TECTEO fournira les services décrits dans ce document à des tiers.  </w:t>
      </w:r>
    </w:p>
    <w:p w:rsidR="00F27258" w:rsidRPr="00925EBE" w:rsidRDefault="00064304">
      <w:pPr>
        <w:rPr>
          <w:lang w:val="fr-BE"/>
        </w:rPr>
      </w:pPr>
      <w:r w:rsidRPr="00925EBE">
        <w:rPr>
          <w:lang w:val="fr-BE"/>
        </w:rPr>
        <w:t xml:space="preserve">Les services de gros couverts par la présente Offre de Référence devront, en tout état de cause, faire l’objet d’un contrat de fourniture de services qui devra être conclu entre les parties.  Ce contrat décrira en détail les obligations entre les parties et sera le seul texte faisant foi.  </w:t>
      </w:r>
    </w:p>
    <w:p w:rsidR="00F27258" w:rsidRPr="00925EBE" w:rsidRDefault="00F27258">
      <w:pPr>
        <w:rPr>
          <w:highlight w:val="yellow"/>
          <w:lang w:val="fr-BE"/>
        </w:rPr>
      </w:pPr>
    </w:p>
    <w:p w:rsidR="00F27258" w:rsidRPr="00925EBE" w:rsidRDefault="00064304">
      <w:pPr>
        <w:pStyle w:val="Titre2"/>
        <w:rPr>
          <w:lang w:val="fr-BE"/>
        </w:rPr>
      </w:pPr>
      <w:bookmarkStart w:id="15" w:name="_Toc315161743"/>
      <w:bookmarkStart w:id="16" w:name="_Toc338252033"/>
      <w:r w:rsidRPr="00925EBE">
        <w:rPr>
          <w:lang w:val="fr-BE"/>
        </w:rPr>
        <w:t>Glossaire</w:t>
      </w:r>
      <w:bookmarkEnd w:id="15"/>
      <w:bookmarkEnd w:id="16"/>
    </w:p>
    <w:p w:rsidR="00F27258" w:rsidRPr="00925EBE" w:rsidRDefault="00064304">
      <w:pPr>
        <w:rPr>
          <w:b/>
          <w:i/>
          <w:lang w:val="fr-BE"/>
        </w:rPr>
      </w:pPr>
      <w:r w:rsidRPr="00925EBE">
        <w:rPr>
          <w:b/>
          <w:lang w:val="fr-BE"/>
        </w:rPr>
        <w:t>Accès VOD</w:t>
      </w:r>
    </w:p>
    <w:p w:rsidR="00F27258" w:rsidRPr="00925EBE" w:rsidRDefault="00064304">
      <w:pPr>
        <w:rPr>
          <w:color w:val="000000" w:themeColor="text1"/>
          <w:lang w:val="fr-BE"/>
        </w:rPr>
      </w:pPr>
      <w:r w:rsidRPr="00925EBE">
        <w:rPr>
          <w:lang w:val="fr-BE"/>
        </w:rPr>
        <w:t xml:space="preserve">L’accès partagé à une partie de l’infrastructure VOD de TECTEO permettant au Bénéficiaire d’offrir à ses Clients Finals des services de télévision non-linéaires via le Réseau de TECTEO jusqu’au Point de Connexion. L’Accès VOD constitue un service accessoire au Service d’Accès à la </w:t>
      </w:r>
      <w:r w:rsidRPr="00925EBE">
        <w:rPr>
          <w:color w:val="000000" w:themeColor="text1"/>
          <w:lang w:val="fr-BE"/>
        </w:rPr>
        <w:t xml:space="preserve">Plateforme de Télévision Numérique, n’est pas disponible séparément, et ne peut être utilisé que pour fournir des contenus de vidéo numérique (films, émissions de télévision, séries, documentaires etc.) à l’exclusion de tout autre service interactif (jeux vidéo, musique, Internet, </w:t>
      </w:r>
      <w:r w:rsidRPr="00925EBE">
        <w:rPr>
          <w:color w:val="000000" w:themeColor="text1"/>
          <w:lang w:val="fr-BE"/>
        </w:rPr>
        <w:lastRenderedPageBreak/>
        <w:t>chat etc.).</w:t>
      </w:r>
    </w:p>
    <w:p w:rsidR="00F27258" w:rsidRPr="00925EBE" w:rsidRDefault="00F27258">
      <w:pPr>
        <w:rPr>
          <w:b/>
          <w:color w:val="000000" w:themeColor="text1"/>
          <w:lang w:val="fr-BE"/>
        </w:rPr>
      </w:pPr>
    </w:p>
    <w:p w:rsidR="00F27258" w:rsidRPr="00925EBE" w:rsidRDefault="00064304">
      <w:pPr>
        <w:rPr>
          <w:b/>
          <w:lang w:val="fr-BE"/>
        </w:rPr>
      </w:pPr>
      <w:r w:rsidRPr="00925EBE">
        <w:rPr>
          <w:b/>
          <w:lang w:val="fr-BE"/>
        </w:rPr>
        <w:t>Bénéficiaire</w:t>
      </w:r>
    </w:p>
    <w:p w:rsidR="00F27258" w:rsidRPr="00925EBE" w:rsidRDefault="00064304">
      <w:pPr>
        <w:rPr>
          <w:rFonts w:ascii="Calibri" w:hAnsi="Calibri" w:cs="Calibri"/>
          <w:lang w:val="fr-BE"/>
        </w:rPr>
      </w:pPr>
      <w:r w:rsidRPr="00925EBE">
        <w:rPr>
          <w:rFonts w:ascii="Calibri" w:hAnsi="Calibri" w:cs="Calibri"/>
          <w:lang w:val="fr-BE"/>
        </w:rPr>
        <w:t xml:space="preserve">Tout opérateur autorisé à fournir des services de télévision et de communications électroniques en Belgique et étant en droit de demander l’accès à l’offre de revente analogique, l’accès à la plateforme numérique et la revente de l’offre haut débit conformément aux Décisions. </w:t>
      </w:r>
    </w:p>
    <w:p w:rsidR="00F27258" w:rsidRPr="00925EBE" w:rsidRDefault="00F27258">
      <w:pPr>
        <w:rPr>
          <w:rFonts w:ascii="Calibri" w:hAnsi="Calibri" w:cs="Calibri"/>
          <w:lang w:val="fr-BE"/>
        </w:rPr>
      </w:pPr>
    </w:p>
    <w:p w:rsidR="00F27258" w:rsidRPr="00925EBE" w:rsidRDefault="00064304">
      <w:pPr>
        <w:rPr>
          <w:b/>
          <w:lang w:val="fr-BE"/>
        </w:rPr>
      </w:pPr>
      <w:r w:rsidRPr="00925EBE">
        <w:rPr>
          <w:b/>
          <w:lang w:val="fr-BE"/>
        </w:rPr>
        <w:t>CAS (Conditional Access System)</w:t>
      </w:r>
    </w:p>
    <w:p w:rsidR="00F27258" w:rsidRPr="00925EBE" w:rsidRDefault="00064304">
      <w:pPr>
        <w:rPr>
          <w:lang w:val="fr-BE"/>
        </w:rPr>
      </w:pPr>
      <w:r w:rsidRPr="00925EBE">
        <w:rPr>
          <w:lang w:val="fr-BE"/>
        </w:rPr>
        <w:t>Système d’accès et d’autorisation utilisant des techniques d’encryptage et de décryptage pour superviser l’accès des Clients Finals au contenu audiovisuel numérique.</w:t>
      </w:r>
    </w:p>
    <w:p w:rsidR="00F27258" w:rsidRPr="00925EBE" w:rsidRDefault="00064304">
      <w:pPr>
        <w:rPr>
          <w:b/>
          <w:lang w:val="fr-BE"/>
        </w:rPr>
      </w:pPr>
      <w:r w:rsidRPr="00925EBE">
        <w:rPr>
          <w:b/>
          <w:lang w:val="fr-BE"/>
        </w:rPr>
        <w:t>Client Final</w:t>
      </w:r>
    </w:p>
    <w:p w:rsidR="00F27258" w:rsidRPr="00925EBE" w:rsidRDefault="00064304">
      <w:pPr>
        <w:rPr>
          <w:lang w:val="fr-BE"/>
        </w:rPr>
      </w:pPr>
      <w:r w:rsidRPr="00925EBE">
        <w:rPr>
          <w:lang w:val="fr-BE"/>
        </w:rPr>
        <w:t xml:space="preserve">L‘utilisateur final </w:t>
      </w:r>
      <w:del w:id="17" w:author="Pierre Salmin" w:date="2012-10-17T11:51:00Z">
        <w:r w:rsidRPr="00925EBE" w:rsidDel="007321BB">
          <w:rPr>
            <w:lang w:val="fr-BE"/>
          </w:rPr>
          <w:delText xml:space="preserve">résidentiel </w:delText>
        </w:r>
      </w:del>
      <w:r w:rsidRPr="00925EBE">
        <w:rPr>
          <w:lang w:val="fr-BE"/>
        </w:rPr>
        <w:t xml:space="preserve">qui dispose d’un </w:t>
      </w:r>
      <w:ins w:id="18" w:author="Pierre Salmin" w:date="2012-10-17T12:05:00Z">
        <w:r w:rsidR="002E2A0E">
          <w:rPr>
            <w:lang w:val="fr-BE"/>
          </w:rPr>
          <w:t>R</w:t>
        </w:r>
      </w:ins>
      <w:del w:id="19" w:author="Pierre Salmin" w:date="2012-10-17T12:05:00Z">
        <w:r w:rsidRPr="00925EBE" w:rsidDel="002E2A0E">
          <w:rPr>
            <w:lang w:val="fr-BE"/>
          </w:rPr>
          <w:delText>r</w:delText>
        </w:r>
      </w:del>
      <w:r w:rsidRPr="00925EBE">
        <w:rPr>
          <w:lang w:val="fr-BE"/>
        </w:rPr>
        <w:t>accordement</w:t>
      </w:r>
      <w:ins w:id="20" w:author="Pierre Salmin" w:date="2012-10-17T12:05:00Z">
        <w:r w:rsidR="002E2A0E">
          <w:rPr>
            <w:lang w:val="fr-BE"/>
          </w:rPr>
          <w:t xml:space="preserve"> Résidentiel</w:t>
        </w:r>
      </w:ins>
      <w:r w:rsidRPr="00925EBE">
        <w:rPr>
          <w:lang w:val="fr-BE"/>
        </w:rPr>
        <w:t xml:space="preserve"> au Réseau de TECTEO à partir de son habitation et pour lequel le Bénéficiaire fait la demande auprès de TECTEO d’un Service fourni via le Réseau de TECTEO.</w:t>
      </w:r>
    </w:p>
    <w:p w:rsidR="00F27258" w:rsidRPr="00925EBE" w:rsidRDefault="00064304">
      <w:pPr>
        <w:rPr>
          <w:b/>
          <w:lang w:val="fr-BE"/>
        </w:rPr>
      </w:pPr>
      <w:r w:rsidRPr="00925EBE">
        <w:rPr>
          <w:b/>
          <w:lang w:val="fr-BE"/>
        </w:rPr>
        <w:t>Contrat</w:t>
      </w:r>
    </w:p>
    <w:p w:rsidR="00F27258" w:rsidRPr="00925EBE" w:rsidRDefault="00064304">
      <w:pPr>
        <w:rPr>
          <w:lang w:val="fr-BE"/>
        </w:rPr>
      </w:pPr>
      <w:r w:rsidRPr="00925EBE">
        <w:rPr>
          <w:lang w:val="fr-BE"/>
        </w:rPr>
        <w:t>L'accord écrit passé entre TECTEO et le Bénéficiaire précisant les modalités contractuelles, en particulier techniques et tarifaires, de mise en œuvre et de fourniture du Service.</w:t>
      </w:r>
    </w:p>
    <w:p w:rsidR="00F27258" w:rsidRPr="00925EBE" w:rsidRDefault="00064304">
      <w:pPr>
        <w:rPr>
          <w:b/>
          <w:lang w:val="fr-BE"/>
        </w:rPr>
      </w:pPr>
      <w:r w:rsidRPr="00925EBE">
        <w:rPr>
          <w:b/>
          <w:lang w:val="fr-BE"/>
        </w:rPr>
        <w:t>Décisions</w:t>
      </w:r>
    </w:p>
    <w:p w:rsidR="00F27258" w:rsidRPr="00925EBE" w:rsidRDefault="00064304">
      <w:pPr>
        <w:jc w:val="both"/>
        <w:rPr>
          <w:lang w:val="fr-BE"/>
        </w:rPr>
      </w:pPr>
      <w:r w:rsidRPr="00925EBE">
        <w:rPr>
          <w:rFonts w:ascii="Calibri" w:hAnsi="Calibri" w:cs="Calibri"/>
          <w:lang w:val="fr-BE"/>
        </w:rPr>
        <w:t>Les décisions de la Conférence des Régulateurs du Secteur des Communications Electroniques (CRC) du 1</w:t>
      </w:r>
      <w:r w:rsidRPr="00925EBE">
        <w:rPr>
          <w:rFonts w:ascii="Calibri" w:hAnsi="Calibri" w:cs="Calibri"/>
          <w:vertAlign w:val="superscript"/>
          <w:lang w:val="fr-BE"/>
        </w:rPr>
        <w:t>er</w:t>
      </w:r>
      <w:r w:rsidRPr="00925EBE">
        <w:rPr>
          <w:rFonts w:ascii="Calibri" w:hAnsi="Calibri" w:cs="Calibri"/>
          <w:lang w:val="fr-BE"/>
        </w:rPr>
        <w:t xml:space="preserve"> juillet 2011 concernant l’analyse du marché radiodiffusion télévisuelle sur les territoires de la région de langue française, de la</w:t>
      </w:r>
      <w:r w:rsidRPr="00925EBE">
        <w:rPr>
          <w:lang w:val="fr-BE"/>
        </w:rPr>
        <w:t xml:space="preserve"> région de langue néerlandaise, de la région de langue allemande et de la région bilingue de Bruxelles-Capitale.</w:t>
      </w:r>
    </w:p>
    <w:p w:rsidR="00F27258" w:rsidRPr="00925EBE" w:rsidRDefault="00064304">
      <w:pPr>
        <w:rPr>
          <w:rFonts w:ascii="Calibri" w:hAnsi="Calibri" w:cs="Calibri"/>
          <w:b/>
          <w:lang w:val="fr-BE"/>
        </w:rPr>
      </w:pPr>
      <w:r w:rsidRPr="00925EBE">
        <w:rPr>
          <w:rFonts w:ascii="Calibri" w:hAnsi="Calibri" w:cs="Calibri"/>
          <w:b/>
          <w:lang w:val="fr-BE"/>
        </w:rPr>
        <w:t>Décodeur</w:t>
      </w:r>
    </w:p>
    <w:p w:rsidR="00F27258" w:rsidRPr="00925EBE" w:rsidRDefault="00064304">
      <w:pPr>
        <w:rPr>
          <w:rStyle w:val="hps"/>
          <w:lang w:val="fr-BE"/>
        </w:rPr>
      </w:pPr>
      <w:r w:rsidRPr="00925EBE">
        <w:rPr>
          <w:rFonts w:ascii="Calibri" w:hAnsi="Calibri" w:cs="Calibri"/>
          <w:lang w:val="fr-BE"/>
        </w:rPr>
        <w:t xml:space="preserve">L’appareil qui fait partie de l’Installation Intérieure qui, </w:t>
      </w:r>
      <w:r w:rsidRPr="00925EBE">
        <w:rPr>
          <w:lang w:val="fr-BE"/>
        </w:rPr>
        <w:t xml:space="preserve">potentiellement en combinaison avec </w:t>
      </w:r>
      <w:r w:rsidRPr="00925EBE">
        <w:rPr>
          <w:rStyle w:val="hps"/>
          <w:lang w:val="fr-BE"/>
        </w:rPr>
        <w:t>une carte à puce et après autorisation par le CAS, sert à décoder et décrypter le contenu audiovisuel numérique.</w:t>
      </w:r>
    </w:p>
    <w:p w:rsidR="00F27258" w:rsidRPr="00925EBE" w:rsidRDefault="00064304">
      <w:pPr>
        <w:rPr>
          <w:rFonts w:ascii="Calibri" w:hAnsi="Calibri" w:cs="Calibri"/>
          <w:b/>
          <w:lang w:val="fr-BE"/>
        </w:rPr>
      </w:pPr>
      <w:r w:rsidRPr="00925EBE">
        <w:rPr>
          <w:rFonts w:ascii="Calibri" w:hAnsi="Calibri" w:cs="Calibri"/>
          <w:b/>
          <w:lang w:val="fr-BE"/>
        </w:rPr>
        <w:t>DHCP (Dynamic Host Configuration Protocol)</w:t>
      </w:r>
    </w:p>
    <w:p w:rsidR="00F27258" w:rsidRPr="00925EBE" w:rsidRDefault="00064304">
      <w:pPr>
        <w:rPr>
          <w:rStyle w:val="hps"/>
          <w:lang w:val="fr-BE"/>
        </w:rPr>
      </w:pPr>
      <w:r w:rsidRPr="00925EBE">
        <w:rPr>
          <w:rStyle w:val="hps"/>
          <w:lang w:val="fr-BE"/>
        </w:rPr>
        <w:t xml:space="preserve">Un protocole utilisé par les fournisseurs d’accès internet et certains routeurs pour attribuer automatiquement des adresses IP aux ordinateurs clients et à d’autres éventuels équipements. </w:t>
      </w:r>
    </w:p>
    <w:p w:rsidR="00F27258" w:rsidRPr="00925EBE" w:rsidRDefault="00064304">
      <w:pPr>
        <w:rPr>
          <w:rFonts w:ascii="Calibri" w:hAnsi="Calibri" w:cs="Calibri"/>
          <w:b/>
          <w:lang w:val="fr-BE"/>
        </w:rPr>
      </w:pPr>
      <w:r w:rsidRPr="00925EBE">
        <w:rPr>
          <w:rFonts w:ascii="Calibri" w:hAnsi="Calibri" w:cs="Calibri"/>
          <w:b/>
          <w:lang w:val="fr-BE"/>
        </w:rPr>
        <w:t xml:space="preserve">Droits </w:t>
      </w:r>
    </w:p>
    <w:p w:rsidR="00F27258" w:rsidRPr="00925EBE" w:rsidRDefault="00064304">
      <w:pPr>
        <w:rPr>
          <w:rFonts w:ascii="Calibri" w:hAnsi="Calibri" w:cs="Calibri"/>
          <w:lang w:val="fr-BE"/>
        </w:rPr>
      </w:pPr>
      <w:r w:rsidRPr="00925EBE">
        <w:rPr>
          <w:rFonts w:ascii="Calibri" w:hAnsi="Calibri" w:cs="Calibri"/>
          <w:lang w:val="fr-BE"/>
        </w:rPr>
        <w:t xml:space="preserve">Tous droits, licences, autorisations, permis, taxes ou impôts requis, directement ou indirectement, en raison de l’octroi, aux Clients Finals, de l’accès au contenu des chaînes, ou de la diffusion, la communication au public ou la commercialisation, sous quelque forme ou quelque support que ce soit, de ce contenu. </w:t>
      </w:r>
    </w:p>
    <w:p w:rsidR="00F27258" w:rsidRPr="00925EBE" w:rsidRDefault="00064304">
      <w:pPr>
        <w:rPr>
          <w:rFonts w:ascii="Calibri" w:hAnsi="Calibri" w:cs="Calibri"/>
          <w:b/>
          <w:lang w:val="fr-BE"/>
        </w:rPr>
      </w:pPr>
      <w:r w:rsidRPr="00925EBE">
        <w:rPr>
          <w:rFonts w:ascii="Calibri" w:hAnsi="Calibri" w:cs="Calibri"/>
          <w:b/>
          <w:lang w:val="fr-BE"/>
        </w:rPr>
        <w:t>Force Majeure</w:t>
      </w:r>
    </w:p>
    <w:p w:rsidR="00F27258" w:rsidRPr="00925EBE" w:rsidRDefault="00064304">
      <w:pPr>
        <w:rPr>
          <w:rFonts w:ascii="Calibri" w:hAnsi="Calibri" w:cs="Calibri"/>
          <w:lang w:val="fr-BE"/>
        </w:rPr>
      </w:pPr>
      <w:r w:rsidRPr="00925EBE">
        <w:rPr>
          <w:rFonts w:ascii="Calibri" w:hAnsi="Calibri" w:cs="Calibri"/>
          <w:lang w:val="fr-BE"/>
        </w:rPr>
        <w:t xml:space="preserve">Toute situation, prévisible ou imprévisible, qui provoque une interruption du Service mais dont </w:t>
      </w:r>
      <w:r w:rsidRPr="00925EBE">
        <w:rPr>
          <w:rFonts w:ascii="Calibri" w:hAnsi="Calibri" w:cs="Calibri"/>
          <w:lang w:val="fr-BE"/>
        </w:rPr>
        <w:lastRenderedPageBreak/>
        <w:t xml:space="preserve">TECTEO n’a pas la responsabilité du défaut ni la possibilité de l’éviter. Des exemples de Force Majeure sont, mais ne sont pas limités à, des coupures du réseau électrique, des incendies, des inondations, des </w:t>
      </w:r>
      <w:r w:rsidRPr="00925EBE">
        <w:rPr>
          <w:rStyle w:val="hps"/>
          <w:lang w:val="fr-BE"/>
        </w:rPr>
        <w:t>grèves, des conditions climatologiques extrêmes, la foudre, etc.</w:t>
      </w:r>
    </w:p>
    <w:p w:rsidR="00F27258" w:rsidRPr="00925EBE" w:rsidRDefault="00064304">
      <w:pPr>
        <w:rPr>
          <w:rStyle w:val="hps"/>
          <w:b/>
          <w:lang w:val="fr-BE"/>
        </w:rPr>
      </w:pPr>
      <w:r w:rsidRPr="00925EBE">
        <w:rPr>
          <w:rStyle w:val="hps"/>
          <w:b/>
          <w:lang w:val="fr-BE"/>
        </w:rPr>
        <w:t>EPG (Electronic Programs Guide)</w:t>
      </w:r>
    </w:p>
    <w:p w:rsidR="00F27258" w:rsidRPr="00925EBE" w:rsidRDefault="00064304">
      <w:pPr>
        <w:rPr>
          <w:rFonts w:ascii="Calibri" w:hAnsi="Calibri" w:cs="Calibri"/>
          <w:lang w:val="fr-BE"/>
        </w:rPr>
      </w:pPr>
      <w:r w:rsidRPr="00925EBE">
        <w:rPr>
          <w:rFonts w:ascii="Calibri" w:hAnsi="Calibri" w:cs="Calibri"/>
          <w:lang w:val="fr-BE"/>
        </w:rPr>
        <w:t>Le guide électronique des programmes est un type de données qui est envoyé avec les signaux de télévision numériques présentant les programmes que les chaînes de télévision ont prévu de diffuser.</w:t>
      </w:r>
    </w:p>
    <w:p w:rsidR="00F27258" w:rsidRPr="00925EBE" w:rsidRDefault="00064304">
      <w:pPr>
        <w:rPr>
          <w:rFonts w:ascii="Calibri" w:hAnsi="Calibri" w:cs="Calibri"/>
          <w:lang w:val="fr-BE"/>
        </w:rPr>
      </w:pPr>
      <w:r w:rsidRPr="00925EBE">
        <w:rPr>
          <w:rFonts w:ascii="Calibri" w:hAnsi="Calibri" w:cs="Calibri"/>
          <w:b/>
          <w:lang w:val="fr-BE"/>
        </w:rPr>
        <w:t>Installation Intérieure</w:t>
      </w:r>
    </w:p>
    <w:p w:rsidR="00F27258" w:rsidRPr="00925EBE" w:rsidRDefault="00064304">
      <w:pPr>
        <w:rPr>
          <w:rFonts w:ascii="Calibri" w:hAnsi="Calibri" w:cs="Calibri"/>
          <w:lang w:val="fr-BE"/>
        </w:rPr>
      </w:pPr>
      <w:r w:rsidRPr="00925EBE">
        <w:rPr>
          <w:rFonts w:ascii="Calibri" w:hAnsi="Calibri" w:cs="Calibri"/>
          <w:lang w:val="fr-BE"/>
        </w:rPr>
        <w:t>L’ensemble des éléments se situant à l’intérieur de l’habitation ou de l’immeuble du Client Final après le Point de Connexion et qui ne font pas partie du Réseau de TECTEO, comme par exemple le câblage intérieur.</w:t>
      </w:r>
    </w:p>
    <w:p w:rsidR="00F27258" w:rsidRPr="00925EBE" w:rsidRDefault="00064304">
      <w:pPr>
        <w:rPr>
          <w:rFonts w:ascii="Calibri" w:hAnsi="Calibri" w:cs="Calibri"/>
          <w:b/>
          <w:lang w:val="fr-BE"/>
        </w:rPr>
      </w:pPr>
      <w:r w:rsidRPr="00925EBE">
        <w:rPr>
          <w:rFonts w:ascii="Calibri" w:hAnsi="Calibri" w:cs="Calibri"/>
          <w:b/>
          <w:lang w:val="fr-BE"/>
        </w:rPr>
        <w:t>IP</w:t>
      </w:r>
    </w:p>
    <w:p w:rsidR="00F27258" w:rsidRPr="00925EBE" w:rsidRDefault="00064304">
      <w:pPr>
        <w:rPr>
          <w:rFonts w:ascii="Calibri" w:hAnsi="Calibri" w:cs="Calibri"/>
          <w:lang w:val="fr-BE"/>
        </w:rPr>
      </w:pPr>
      <w:r w:rsidRPr="00925EBE">
        <w:rPr>
          <w:rFonts w:ascii="Calibri" w:hAnsi="Calibri" w:cs="Calibri"/>
          <w:lang w:val="fr-BE"/>
        </w:rPr>
        <w:t>Internet Protocol.</w:t>
      </w:r>
    </w:p>
    <w:p w:rsidR="00F27258" w:rsidRPr="00925EBE" w:rsidRDefault="00064304">
      <w:pPr>
        <w:rPr>
          <w:rFonts w:ascii="Calibri" w:hAnsi="Calibri" w:cs="Calibri"/>
          <w:b/>
          <w:lang w:val="fr-BE"/>
        </w:rPr>
      </w:pPr>
      <w:r w:rsidRPr="00925EBE">
        <w:rPr>
          <w:rFonts w:ascii="Calibri" w:hAnsi="Calibri" w:cs="Calibri"/>
          <w:b/>
          <w:lang w:val="fr-BE"/>
        </w:rPr>
        <w:t>IP Range</w:t>
      </w:r>
    </w:p>
    <w:p w:rsidR="00F27258" w:rsidRPr="00925EBE" w:rsidRDefault="00064304">
      <w:pPr>
        <w:rPr>
          <w:rFonts w:ascii="Calibri" w:hAnsi="Calibri" w:cs="Calibri"/>
          <w:lang w:val="fr-BE"/>
        </w:rPr>
      </w:pPr>
      <w:r w:rsidRPr="00925EBE">
        <w:rPr>
          <w:rFonts w:ascii="Calibri" w:hAnsi="Calibri" w:cs="Calibri"/>
          <w:lang w:val="fr-BE"/>
        </w:rPr>
        <w:t>Plage d'adresses IP que le serveur DHCP du Bénéficiaire peut utiliser pour attribuer aux équipements de ses Clients Finals lorsque ceux-ci utilisent un accès à l’internet sur base du Service de Revente Internet Haut Débit offert par TECTEO.</w:t>
      </w:r>
    </w:p>
    <w:p w:rsidR="00F27258" w:rsidRPr="00B94BBE" w:rsidRDefault="00064304">
      <w:pPr>
        <w:rPr>
          <w:b/>
          <w:lang w:val="en-US"/>
        </w:rPr>
      </w:pPr>
      <w:r w:rsidRPr="00B94BBE">
        <w:rPr>
          <w:b/>
          <w:lang w:val="en-US"/>
        </w:rPr>
        <w:t>IP VPN</w:t>
      </w:r>
    </w:p>
    <w:p w:rsidR="00F27258" w:rsidRPr="00B94BBE" w:rsidRDefault="00064304">
      <w:pPr>
        <w:rPr>
          <w:lang w:val="en-US"/>
        </w:rPr>
      </w:pPr>
      <w:proofErr w:type="gramStart"/>
      <w:r w:rsidRPr="00B94BBE">
        <w:rPr>
          <w:lang w:val="en-US"/>
        </w:rPr>
        <w:t>IP Virtual Private Network.</w:t>
      </w:r>
      <w:proofErr w:type="gramEnd"/>
    </w:p>
    <w:p w:rsidR="00F27258" w:rsidRPr="00925EBE" w:rsidRDefault="00064304" w:rsidP="00641297">
      <w:pPr>
        <w:tabs>
          <w:tab w:val="left" w:pos="2655"/>
        </w:tabs>
        <w:rPr>
          <w:rFonts w:ascii="Calibri" w:hAnsi="Calibri" w:cs="Calibri"/>
          <w:b/>
          <w:lang w:val="fr-BE"/>
        </w:rPr>
      </w:pPr>
      <w:r w:rsidRPr="00925EBE">
        <w:rPr>
          <w:rFonts w:ascii="Calibri" w:hAnsi="Calibri" w:cs="Calibri"/>
          <w:b/>
          <w:lang w:val="fr-BE"/>
        </w:rPr>
        <w:t>Jour Ouvrable</w:t>
      </w:r>
    </w:p>
    <w:p w:rsidR="00F27258" w:rsidRPr="00925EBE" w:rsidRDefault="00064304">
      <w:pPr>
        <w:rPr>
          <w:rFonts w:ascii="Calibri" w:hAnsi="Calibri" w:cs="Calibri"/>
          <w:lang w:val="fr-BE"/>
        </w:rPr>
      </w:pPr>
      <w:r w:rsidRPr="00925EBE">
        <w:rPr>
          <w:rFonts w:ascii="Calibri" w:hAnsi="Calibri" w:cs="Calibri"/>
          <w:lang w:val="fr-BE"/>
        </w:rPr>
        <w:t>Du lundi au vendredi de 08h30 à 17h00, à l’exception des jours fériés officiels.</w:t>
      </w:r>
    </w:p>
    <w:p w:rsidR="00F27258" w:rsidRPr="00925EBE" w:rsidRDefault="00064304">
      <w:pPr>
        <w:rPr>
          <w:rFonts w:ascii="Calibri" w:hAnsi="Calibri" w:cs="Calibri"/>
          <w:b/>
          <w:lang w:val="fr-BE"/>
        </w:rPr>
      </w:pPr>
      <w:r w:rsidRPr="00925EBE">
        <w:rPr>
          <w:rFonts w:ascii="Calibri" w:hAnsi="Calibri" w:cs="Calibri"/>
          <w:b/>
          <w:lang w:val="fr-BE"/>
        </w:rPr>
        <w:t>KPI (Key Performance Indicators)</w:t>
      </w:r>
    </w:p>
    <w:p w:rsidR="00F27258" w:rsidRPr="00925EBE" w:rsidRDefault="00064304">
      <w:pPr>
        <w:jc w:val="both"/>
        <w:rPr>
          <w:rFonts w:ascii="Calibri" w:hAnsi="Calibri" w:cs="Calibri"/>
          <w:lang w:val="fr-BE"/>
        </w:rPr>
      </w:pPr>
      <w:r w:rsidRPr="00925EBE">
        <w:rPr>
          <w:rFonts w:ascii="Calibri" w:hAnsi="Calibri" w:cs="Calibri"/>
          <w:lang w:val="fr-BE"/>
        </w:rPr>
        <w:t>La série d’indicateurs statistiques qui sont une représentation de la qualité moyenne  du Service fourni par TECTEO au Bénéficiaire.</w:t>
      </w:r>
    </w:p>
    <w:p w:rsidR="00F27258" w:rsidRPr="00925EBE" w:rsidRDefault="00064304">
      <w:pPr>
        <w:rPr>
          <w:rFonts w:ascii="Calibri" w:hAnsi="Calibri" w:cs="Calibri"/>
          <w:b/>
          <w:lang w:val="fr-BE"/>
        </w:rPr>
      </w:pPr>
      <w:r w:rsidRPr="00925EBE">
        <w:rPr>
          <w:rFonts w:ascii="Calibri" w:hAnsi="Calibri" w:cs="Calibri"/>
          <w:b/>
          <w:lang w:val="fr-BE"/>
        </w:rPr>
        <w:t>Modem</w:t>
      </w:r>
    </w:p>
    <w:p w:rsidR="00F27258" w:rsidRPr="00925EBE" w:rsidRDefault="00064304">
      <w:pPr>
        <w:rPr>
          <w:rFonts w:ascii="Calibri" w:hAnsi="Calibri" w:cs="Calibri"/>
          <w:lang w:val="fr-BE"/>
        </w:rPr>
      </w:pPr>
      <w:r w:rsidRPr="00925EBE">
        <w:rPr>
          <w:rFonts w:ascii="Calibri" w:hAnsi="Calibri" w:cs="Calibri"/>
          <w:lang w:val="fr-BE"/>
        </w:rPr>
        <w:t>Le modem câble qui fait partie de l’Installation Intérieure et qui permet de se connecter à l’internet via le Réseau de TECTEO.</w:t>
      </w:r>
    </w:p>
    <w:p w:rsidR="00F27258" w:rsidRPr="00925EBE" w:rsidRDefault="00064304">
      <w:pPr>
        <w:rPr>
          <w:b/>
          <w:lang w:val="fr-BE"/>
        </w:rPr>
      </w:pPr>
      <w:r w:rsidRPr="00925EBE">
        <w:rPr>
          <w:b/>
          <w:lang w:val="fr-BE"/>
        </w:rPr>
        <w:t>NIU (Network Interface Unit)</w:t>
      </w:r>
    </w:p>
    <w:p w:rsidR="00F27258" w:rsidRPr="00925EBE" w:rsidRDefault="00064304">
      <w:pPr>
        <w:rPr>
          <w:lang w:val="fr-BE"/>
        </w:rPr>
      </w:pPr>
      <w:r w:rsidRPr="00925EBE">
        <w:rPr>
          <w:lang w:val="fr-BE"/>
        </w:rPr>
        <w:t>L’amplificateur situé dans l’habitation du Client Final qui représente le Point de Connexion et sur lequel l’Installation Intérieure est connectée. Le NIU fait partie du Réseau de TECTEO.</w:t>
      </w:r>
    </w:p>
    <w:p w:rsidR="00F27258" w:rsidRPr="00925EBE" w:rsidRDefault="00064304">
      <w:pPr>
        <w:rPr>
          <w:rFonts w:ascii="Calibri" w:hAnsi="Calibri" w:cs="Calibri"/>
          <w:b/>
          <w:lang w:val="fr-BE"/>
        </w:rPr>
      </w:pPr>
      <w:r w:rsidRPr="00925EBE">
        <w:rPr>
          <w:rFonts w:ascii="Calibri" w:hAnsi="Calibri" w:cs="Calibri"/>
          <w:b/>
          <w:lang w:val="fr-BE"/>
        </w:rPr>
        <w:t>Niveaux de Service</w:t>
      </w:r>
    </w:p>
    <w:p w:rsidR="00F27258" w:rsidRPr="00925EBE" w:rsidRDefault="00064304">
      <w:pPr>
        <w:rPr>
          <w:rFonts w:ascii="Calibri" w:hAnsi="Calibri" w:cs="Calibri"/>
          <w:lang w:val="fr-BE"/>
        </w:rPr>
      </w:pPr>
      <w:r w:rsidRPr="00925EBE">
        <w:rPr>
          <w:rFonts w:ascii="Calibri" w:hAnsi="Calibri" w:cs="Calibri"/>
          <w:lang w:val="fr-BE"/>
        </w:rPr>
        <w:t>La qualité du Service telle que garantie par TECTEO dans le cadre de cette Offre de Référence.</w:t>
      </w:r>
    </w:p>
    <w:p w:rsidR="00F27258" w:rsidRPr="00925EBE" w:rsidRDefault="00064304">
      <w:pPr>
        <w:rPr>
          <w:b/>
          <w:lang w:val="fr-BE"/>
        </w:rPr>
      </w:pPr>
      <w:r w:rsidRPr="00925EBE">
        <w:rPr>
          <w:b/>
          <w:lang w:val="fr-BE"/>
        </w:rPr>
        <w:t xml:space="preserve">Offre Analogique </w:t>
      </w:r>
    </w:p>
    <w:p w:rsidR="00F27258" w:rsidRPr="00925EBE" w:rsidRDefault="00064304">
      <w:pPr>
        <w:jc w:val="both"/>
        <w:rPr>
          <w:lang w:val="fr-BE"/>
        </w:rPr>
      </w:pPr>
      <w:r w:rsidRPr="00925EBE">
        <w:rPr>
          <w:lang w:val="fr-BE"/>
        </w:rPr>
        <w:t xml:space="preserve">L’offre de détail de TECTEO, comprenant l’ensemble des chaînes de radio et de télévision analogique qui sont offertes dans la région ou la ville dans laquelle est située l’habitation du </w:t>
      </w:r>
      <w:r w:rsidRPr="00925EBE">
        <w:rPr>
          <w:lang w:val="fr-BE"/>
        </w:rPr>
        <w:lastRenderedPageBreak/>
        <w:t>Client Final.</w:t>
      </w:r>
    </w:p>
    <w:p w:rsidR="00F27258" w:rsidRPr="00925EBE" w:rsidRDefault="00064304">
      <w:pPr>
        <w:rPr>
          <w:b/>
          <w:lang w:val="fr-BE"/>
        </w:rPr>
      </w:pPr>
      <w:r w:rsidRPr="00925EBE">
        <w:rPr>
          <w:b/>
          <w:lang w:val="fr-BE"/>
        </w:rPr>
        <w:t>Offre Internet Haut Débit</w:t>
      </w:r>
    </w:p>
    <w:p w:rsidR="00F27258" w:rsidRPr="00925EBE" w:rsidRDefault="00064304">
      <w:pPr>
        <w:jc w:val="both"/>
        <w:rPr>
          <w:lang w:val="fr-BE"/>
        </w:rPr>
      </w:pPr>
      <w:r w:rsidRPr="00925EBE">
        <w:rPr>
          <w:lang w:val="fr-BE"/>
        </w:rPr>
        <w:t>L’offre de détail de TECTEO qui, sur la base de son propre réseau câblé, donne dans des zones géographiques spécifiques, accès à l’internet haut débit.</w:t>
      </w:r>
    </w:p>
    <w:p w:rsidR="00F27258" w:rsidRPr="00925EBE" w:rsidRDefault="00064304">
      <w:pPr>
        <w:rPr>
          <w:b/>
          <w:lang w:val="fr-BE"/>
        </w:rPr>
      </w:pPr>
      <w:r w:rsidRPr="00925EBE">
        <w:rPr>
          <w:b/>
          <w:lang w:val="fr-BE"/>
        </w:rPr>
        <w:t xml:space="preserve">Offre Numérique </w:t>
      </w:r>
    </w:p>
    <w:p w:rsidR="00F27258" w:rsidRPr="00925EBE" w:rsidRDefault="00064304">
      <w:pPr>
        <w:rPr>
          <w:lang w:val="fr-BE"/>
        </w:rPr>
      </w:pPr>
      <w:r w:rsidRPr="00925EBE">
        <w:rPr>
          <w:lang w:val="fr-BE"/>
        </w:rPr>
        <w:t>L’offre de détail de TECTEO comprenant l’ensemble des chaînes de télévision numériques qui sont offertes, sur la base du propre réseau câblé de TECTEO, dans la région ou la ville dans laquelle est située l’habitation du Client Final.</w:t>
      </w:r>
    </w:p>
    <w:p w:rsidR="00F27258" w:rsidRPr="00925EBE" w:rsidRDefault="00064304">
      <w:pPr>
        <w:rPr>
          <w:b/>
          <w:lang w:val="fr-BE"/>
        </w:rPr>
      </w:pPr>
      <w:r w:rsidRPr="00925EBE">
        <w:rPr>
          <w:b/>
          <w:lang w:val="fr-BE"/>
        </w:rPr>
        <w:t>Offre de Référence</w:t>
      </w:r>
    </w:p>
    <w:p w:rsidR="00F27258" w:rsidRPr="00925EBE" w:rsidRDefault="00064304">
      <w:pPr>
        <w:rPr>
          <w:lang w:val="fr-BE"/>
        </w:rPr>
      </w:pPr>
      <w:r w:rsidRPr="00925EBE">
        <w:rPr>
          <w:lang w:val="fr-BE"/>
        </w:rPr>
        <w:t>Le présent document qui répond à l'exigence imposée par les Décisions de décrire les modalités et les conditions dans lesquelles TECTEO offre les services de Revente de l’Offre Analogique, d’Accès à la Plateforme de Télévision Numérique et de Revente de l’Offre d’Accès Haut Débit au Bénéficiaire.</w:t>
      </w:r>
    </w:p>
    <w:p w:rsidR="00F27258" w:rsidRPr="00925EBE" w:rsidRDefault="00064304">
      <w:pPr>
        <w:rPr>
          <w:b/>
          <w:lang w:val="fr-BE"/>
        </w:rPr>
      </w:pPr>
      <w:r w:rsidRPr="00925EBE">
        <w:rPr>
          <w:b/>
          <w:lang w:val="fr-BE"/>
        </w:rPr>
        <w:t>Point de Connexion</w:t>
      </w:r>
    </w:p>
    <w:p w:rsidR="00F27258" w:rsidRPr="00925EBE" w:rsidRDefault="00064304">
      <w:pPr>
        <w:rPr>
          <w:lang w:val="fr-BE"/>
        </w:rPr>
      </w:pPr>
      <w:r w:rsidRPr="00925EBE">
        <w:rPr>
          <w:lang w:val="fr-BE"/>
        </w:rPr>
        <w:t>Il s’agit du premier point d’accès physique du Réseau installé par TECTEO dans les locaux du Client Final et qui marque la démarcation entre les responsabilités de TECTEO et celles du Bénéficiaire. Le point de Connexion est le NIU et</w:t>
      </w:r>
      <w:r w:rsidRPr="00925EBE">
        <w:rPr>
          <w:rStyle w:val="Marquedecommentaire"/>
          <w:lang w:val="fr-BE"/>
        </w:rPr>
        <w:t xml:space="preserve"> </w:t>
      </w:r>
      <w:r w:rsidRPr="00925EBE">
        <w:rPr>
          <w:lang w:val="fr-BE"/>
        </w:rPr>
        <w:t>fait partie du Réseau de TECTEO</w:t>
      </w:r>
    </w:p>
    <w:p w:rsidR="00F27258" w:rsidRPr="00925EBE" w:rsidRDefault="00064304">
      <w:pPr>
        <w:rPr>
          <w:b/>
          <w:lang w:val="fr-BE"/>
        </w:rPr>
      </w:pPr>
      <w:r w:rsidRPr="00925EBE">
        <w:rPr>
          <w:b/>
          <w:lang w:val="fr-BE"/>
        </w:rPr>
        <w:t>Profil</w:t>
      </w:r>
    </w:p>
    <w:p w:rsidR="00F27258" w:rsidRPr="00925EBE" w:rsidRDefault="00064304">
      <w:pPr>
        <w:rPr>
          <w:lang w:val="fr-BE"/>
        </w:rPr>
      </w:pPr>
      <w:r w:rsidRPr="00925EBE">
        <w:rPr>
          <w:lang w:val="fr-BE"/>
        </w:rPr>
        <w:t xml:space="preserve">Les paramètres techniques qui décrivent les maxima d’usage permis pour le Service de Revente Accès Haut Débit, notamment les vitesses de « upload » et de « download » et le volume. </w:t>
      </w:r>
    </w:p>
    <w:p w:rsidR="00F27258" w:rsidRPr="00925EBE" w:rsidRDefault="00064304">
      <w:pPr>
        <w:rPr>
          <w:b/>
          <w:lang w:val="fr-BE"/>
        </w:rPr>
      </w:pPr>
      <w:r w:rsidRPr="00925EBE">
        <w:rPr>
          <w:b/>
          <w:lang w:val="fr-BE"/>
        </w:rPr>
        <w:t>QAM (Quadrature Amplitude Modulation)</w:t>
      </w:r>
    </w:p>
    <w:p w:rsidR="00F27258" w:rsidRDefault="00064304">
      <w:pPr>
        <w:rPr>
          <w:ins w:id="21" w:author="Pierre Salmin" w:date="2012-10-17T12:05:00Z"/>
          <w:lang w:val="fr-BE"/>
        </w:rPr>
      </w:pPr>
      <w:r w:rsidRPr="00925EBE">
        <w:rPr>
          <w:lang w:val="fr-BE"/>
        </w:rPr>
        <w:t xml:space="preserve">Le format par lequel le contenu numérique est modulé. </w:t>
      </w:r>
    </w:p>
    <w:p w:rsidR="002E2A0E" w:rsidRPr="002E2A0E" w:rsidRDefault="002E2A0E">
      <w:pPr>
        <w:rPr>
          <w:b/>
          <w:lang w:val="fr-BE"/>
        </w:rPr>
      </w:pPr>
      <w:ins w:id="22" w:author="Pierre Salmin" w:date="2012-10-17T12:05:00Z">
        <w:r w:rsidRPr="002E2A0E">
          <w:rPr>
            <w:b/>
            <w:lang w:val="fr-BE"/>
          </w:rPr>
          <w:t>Raccordement Résidentiel</w:t>
        </w:r>
      </w:ins>
    </w:p>
    <w:p w:rsidR="002E2A0E" w:rsidRPr="002E2A0E" w:rsidRDefault="002E2A0E">
      <w:pPr>
        <w:rPr>
          <w:ins w:id="23" w:author="Pierre Salmin" w:date="2012-10-17T12:05:00Z"/>
          <w:lang w:val="fr-BE"/>
        </w:rPr>
      </w:pPr>
      <w:ins w:id="24" w:author="Pierre Salmin" w:date="2012-10-17T12:05:00Z">
        <w:r w:rsidRPr="002E2A0E">
          <w:rPr>
            <w:lang w:val="fr-BE"/>
          </w:rPr>
          <w:t xml:space="preserve">Raccordement au réseau de TECTEO dont </w:t>
        </w:r>
      </w:ins>
      <w:ins w:id="25" w:author="Pierre Salmin" w:date="2012-10-17T12:06:00Z">
        <w:r w:rsidRPr="002E2A0E">
          <w:rPr>
            <w:lang w:val="fr-BE"/>
          </w:rPr>
          <w:t>l’</w:t>
        </w:r>
      </w:ins>
      <w:ins w:id="26" w:author="Pierre Salmin" w:date="2012-10-17T12:07:00Z">
        <w:r>
          <w:rPr>
            <w:lang w:val="fr-BE"/>
          </w:rPr>
          <w:t>I</w:t>
        </w:r>
      </w:ins>
      <w:ins w:id="27" w:author="Pierre Salmin" w:date="2012-10-17T12:06:00Z">
        <w:r>
          <w:rPr>
            <w:lang w:val="fr-BE"/>
          </w:rPr>
          <w:t xml:space="preserve">nstallation </w:t>
        </w:r>
      </w:ins>
      <w:ins w:id="28" w:author="Pierre Salmin" w:date="2012-10-17T12:07:00Z">
        <w:r>
          <w:rPr>
            <w:lang w:val="fr-BE"/>
          </w:rPr>
          <w:t>I</w:t>
        </w:r>
      </w:ins>
      <w:ins w:id="29" w:author="Pierre Salmin" w:date="2012-10-17T12:06:00Z">
        <w:r w:rsidRPr="002E2A0E">
          <w:rPr>
            <w:lang w:val="fr-BE"/>
          </w:rPr>
          <w:t>ntérieure comporte au maximum 4 prises au sein de la propre habitation de l’utilisateur final.</w:t>
        </w:r>
      </w:ins>
    </w:p>
    <w:p w:rsidR="00F27258" w:rsidRPr="00925EBE" w:rsidRDefault="00064304">
      <w:pPr>
        <w:rPr>
          <w:b/>
          <w:lang w:val="fr-BE"/>
        </w:rPr>
      </w:pPr>
      <w:r w:rsidRPr="00925EBE">
        <w:rPr>
          <w:b/>
          <w:lang w:val="fr-BE"/>
        </w:rPr>
        <w:t>Réseau</w:t>
      </w:r>
    </w:p>
    <w:p w:rsidR="00F27258" w:rsidRPr="00925EBE" w:rsidRDefault="00064304">
      <w:pPr>
        <w:rPr>
          <w:rFonts w:ascii="Calibri" w:hAnsi="Calibri" w:cs="Calibri"/>
          <w:lang w:val="fr-BE"/>
        </w:rPr>
      </w:pPr>
      <w:r w:rsidRPr="00925EBE">
        <w:rPr>
          <w:rFonts w:ascii="Calibri" w:hAnsi="Calibri" w:cs="Calibri"/>
          <w:lang w:val="fr-BE"/>
        </w:rPr>
        <w:t>L’ensemble des infrastructures et des systèmes de contrôle gérés et exploités par TECTEO qui servent à livrer les signaux de télévision analogique, numérique et l’internet haut débit jusqu’au Point de Connexion.</w:t>
      </w:r>
    </w:p>
    <w:p w:rsidR="00F27258" w:rsidRPr="00925EBE" w:rsidRDefault="00064304">
      <w:pPr>
        <w:rPr>
          <w:b/>
          <w:lang w:val="fr-BE"/>
        </w:rPr>
      </w:pPr>
      <w:r w:rsidRPr="00925EBE">
        <w:rPr>
          <w:b/>
          <w:lang w:val="fr-BE"/>
        </w:rPr>
        <w:t>Service</w:t>
      </w:r>
    </w:p>
    <w:p w:rsidR="00F27258" w:rsidRPr="00925EBE" w:rsidRDefault="00064304">
      <w:pPr>
        <w:rPr>
          <w:lang w:val="fr-BE"/>
        </w:rPr>
      </w:pPr>
      <w:r w:rsidRPr="00925EBE">
        <w:rPr>
          <w:lang w:val="fr-BE"/>
        </w:rPr>
        <w:t>L’ensemble des prestations de TECTEO relatives à la fourniture du Service de Revente de l‘Offre Analogique, du Service d’Accès à la Plateforme de Télévision Numérique, du Service de Revente Accès Haut Débit et des services annexes que sont les Services Auxiliaires, les Services de Support.</w:t>
      </w:r>
    </w:p>
    <w:p w:rsidR="00F27258" w:rsidRPr="00925EBE" w:rsidRDefault="00064304">
      <w:pPr>
        <w:rPr>
          <w:b/>
          <w:lang w:val="fr-BE"/>
        </w:rPr>
      </w:pPr>
      <w:r w:rsidRPr="00925EBE">
        <w:rPr>
          <w:b/>
          <w:lang w:val="fr-BE"/>
        </w:rPr>
        <w:t>Services Auxiliaires</w:t>
      </w:r>
    </w:p>
    <w:p w:rsidR="00F27258" w:rsidRPr="00925EBE" w:rsidRDefault="00064304">
      <w:pPr>
        <w:rPr>
          <w:lang w:val="fr-BE"/>
        </w:rPr>
      </w:pPr>
      <w:r w:rsidRPr="00925EBE">
        <w:rPr>
          <w:lang w:val="fr-BE"/>
        </w:rPr>
        <w:t xml:space="preserve">L’ensemble des systèmes et des services de soutien fourni par TECTEO permettant au </w:t>
      </w:r>
      <w:r w:rsidRPr="00925EBE">
        <w:rPr>
          <w:lang w:val="fr-BE"/>
        </w:rPr>
        <w:lastRenderedPageBreak/>
        <w:t xml:space="preserve">Bénéficiaire de pouvoir bénéficier de l’accès au Service de Revente de l‘Offre Analogique, au Service d’Accès à la Plateforme de Télévision Numérique et au Service de Revente Internet Haut Débit.  </w:t>
      </w:r>
    </w:p>
    <w:p w:rsidR="00F27258" w:rsidRPr="00925EBE" w:rsidRDefault="00064304">
      <w:pPr>
        <w:rPr>
          <w:b/>
          <w:lang w:val="fr-BE"/>
        </w:rPr>
      </w:pPr>
      <w:r w:rsidRPr="00925EBE">
        <w:rPr>
          <w:b/>
          <w:lang w:val="fr-BE"/>
        </w:rPr>
        <w:t xml:space="preserve">Service d’Accès à la Plateforme de Télévision Numérique </w:t>
      </w:r>
    </w:p>
    <w:p w:rsidR="00F27258" w:rsidRPr="00925EBE" w:rsidRDefault="00064304">
      <w:pPr>
        <w:rPr>
          <w:lang w:val="fr-BE"/>
        </w:rPr>
      </w:pPr>
      <w:r w:rsidRPr="00925EBE">
        <w:rPr>
          <w:lang w:val="fr-BE"/>
        </w:rPr>
        <w:t xml:space="preserve">Le service de livraison de signaux de télévision numériques linéaires via le Réseau de TECTEO jusqu’au Point de Connexion du Client Final. </w:t>
      </w:r>
    </w:p>
    <w:p w:rsidR="00316A20" w:rsidRPr="00925EBE" w:rsidRDefault="00316A20">
      <w:pPr>
        <w:rPr>
          <w:lang w:val="fr-BE"/>
        </w:rPr>
      </w:pPr>
    </w:p>
    <w:p w:rsidR="00F27258" w:rsidRPr="00925EBE" w:rsidRDefault="00064304">
      <w:pPr>
        <w:rPr>
          <w:b/>
          <w:lang w:val="fr-BE"/>
        </w:rPr>
      </w:pPr>
      <w:r w:rsidRPr="00925EBE">
        <w:rPr>
          <w:b/>
          <w:lang w:val="fr-BE"/>
        </w:rPr>
        <w:t>Service de Revente de l’Offre Analogique</w:t>
      </w:r>
    </w:p>
    <w:p w:rsidR="00F27258" w:rsidRPr="00925EBE" w:rsidRDefault="00064304">
      <w:pPr>
        <w:rPr>
          <w:lang w:val="fr-BE"/>
        </w:rPr>
      </w:pPr>
      <w:r w:rsidRPr="00925EBE">
        <w:rPr>
          <w:lang w:val="fr-BE"/>
        </w:rPr>
        <w:t xml:space="preserve">Le service de livraison de signaux de radio et de télévision analogiques via le Réseau de TECTEO jusqu’au Point de Connexion du Client Final et permettant au Bénéficiaire de revendre en son propre nom et pour son propre compte l’Offre Analogique. </w:t>
      </w:r>
    </w:p>
    <w:p w:rsidR="003A1744" w:rsidRPr="00925EBE" w:rsidRDefault="00316A20" w:rsidP="00316A20">
      <w:pPr>
        <w:tabs>
          <w:tab w:val="left" w:pos="3690"/>
        </w:tabs>
        <w:rPr>
          <w:lang w:val="fr-BE"/>
        </w:rPr>
      </w:pPr>
      <w:r w:rsidRPr="00925EBE">
        <w:rPr>
          <w:lang w:val="fr-BE"/>
        </w:rPr>
        <w:tab/>
      </w:r>
    </w:p>
    <w:p w:rsidR="00F27258" w:rsidRPr="00925EBE" w:rsidRDefault="00064304">
      <w:pPr>
        <w:rPr>
          <w:b/>
          <w:lang w:val="fr-BE"/>
        </w:rPr>
      </w:pPr>
      <w:r w:rsidRPr="00925EBE">
        <w:rPr>
          <w:b/>
          <w:lang w:val="fr-BE"/>
        </w:rPr>
        <w:t>Service de Revente Accès Haut Débit</w:t>
      </w:r>
    </w:p>
    <w:p w:rsidR="00633714" w:rsidRPr="00925EBE" w:rsidRDefault="00064304" w:rsidP="00633714">
      <w:pPr>
        <w:rPr>
          <w:lang w:val="fr-BE"/>
        </w:rPr>
      </w:pPr>
      <w:r w:rsidRPr="00925EBE">
        <w:rPr>
          <w:lang w:val="fr-BE"/>
        </w:rPr>
        <w:t>Le service d’accès à une offre de gros d’internet haut débit via le Réseau de TECTEO</w:t>
      </w:r>
      <w:r w:rsidR="00633714" w:rsidRPr="00925EBE">
        <w:rPr>
          <w:lang w:val="fr-BE"/>
        </w:rPr>
        <w:t xml:space="preserve"> </w:t>
      </w:r>
      <w:r w:rsidRPr="00925EBE">
        <w:rPr>
          <w:lang w:val="fr-BE"/>
        </w:rPr>
        <w:t xml:space="preserve"> jusqu’au Point de Connexion du Client Final et permettant au Bénéficiaire de revendre en son propre nom et pour son propre compte l’Offre Internet Haut Débit.</w:t>
      </w:r>
    </w:p>
    <w:p w:rsidR="00F27258" w:rsidRPr="00925EBE" w:rsidRDefault="00F27258">
      <w:pPr>
        <w:rPr>
          <w:lang w:val="fr-BE"/>
        </w:rPr>
      </w:pPr>
    </w:p>
    <w:p w:rsidR="00F27258" w:rsidRPr="00925EBE" w:rsidRDefault="00064304">
      <w:pPr>
        <w:rPr>
          <w:b/>
          <w:lang w:val="fr-BE"/>
        </w:rPr>
      </w:pPr>
      <w:r w:rsidRPr="00925EBE">
        <w:rPr>
          <w:b/>
          <w:lang w:val="fr-BE"/>
        </w:rPr>
        <w:t>Services de Support</w:t>
      </w:r>
    </w:p>
    <w:p w:rsidR="00F27258" w:rsidRPr="00925EBE" w:rsidRDefault="00064304">
      <w:pPr>
        <w:pStyle w:val="Commentaire"/>
        <w:rPr>
          <w:sz w:val="24"/>
          <w:szCs w:val="24"/>
          <w:lang w:val="fr-BE"/>
        </w:rPr>
      </w:pPr>
      <w:r w:rsidRPr="00925EBE">
        <w:rPr>
          <w:sz w:val="24"/>
          <w:szCs w:val="24"/>
          <w:lang w:val="fr-BE"/>
        </w:rPr>
        <w:t>L’ensemble des services de soutien fourni par TECTEO pour analyser et remédier, dans la mesure de ses responsabilités et capacités, aux problèmes liés au Réseau dans le cadre de l’usage du Service de Revente de l‘Offre Analogique, du Service d’Accès à la Plateforme de Télévision Numérique et du Service de Revente Accès Haut Débit auxquels le Bénéficiaire est confronté, ainsi que les problèmes liés à l’usage des Services Auxiliaires auxquels le Bénéficiaire est confronté.</w:t>
      </w:r>
    </w:p>
    <w:p w:rsidR="00F27258" w:rsidRPr="00925EBE" w:rsidRDefault="00064304">
      <w:pPr>
        <w:rPr>
          <w:b/>
          <w:lang w:val="fr-BE"/>
        </w:rPr>
      </w:pPr>
      <w:r w:rsidRPr="00925EBE">
        <w:rPr>
          <w:b/>
          <w:lang w:val="fr-BE"/>
        </w:rPr>
        <w:t xml:space="preserve">Service Utilisateur Final </w:t>
      </w:r>
    </w:p>
    <w:p w:rsidR="00F27258" w:rsidRPr="00925EBE" w:rsidRDefault="00064304">
      <w:pPr>
        <w:rPr>
          <w:lang w:val="fr-BE"/>
        </w:rPr>
      </w:pPr>
      <w:r w:rsidRPr="00925EBE">
        <w:rPr>
          <w:lang w:val="fr-BE"/>
        </w:rPr>
        <w:t>Le service basé sur le Service offert au Bénéficiaire, activé par TECTEO chez le Client Final.</w:t>
      </w:r>
    </w:p>
    <w:p w:rsidR="00F27258" w:rsidRPr="00925EBE" w:rsidRDefault="00064304">
      <w:pPr>
        <w:rPr>
          <w:b/>
          <w:lang w:val="fr-BE"/>
        </w:rPr>
      </w:pPr>
      <w:r w:rsidRPr="00925EBE">
        <w:rPr>
          <w:b/>
          <w:lang w:val="fr-BE"/>
        </w:rPr>
        <w:t>SMS (Subscriber Management System)</w:t>
      </w:r>
    </w:p>
    <w:p w:rsidR="00F27258" w:rsidRPr="00925EBE" w:rsidRDefault="00064304">
      <w:pPr>
        <w:rPr>
          <w:lang w:val="fr-BE"/>
        </w:rPr>
      </w:pPr>
      <w:r w:rsidRPr="00925EBE">
        <w:rPr>
          <w:lang w:val="fr-BE"/>
        </w:rPr>
        <w:t>Le SMS est un système interfacé au CAS qui sert à gérer l’information des utilisateurs finals connectés sur le réseau de TECTEO.</w:t>
      </w:r>
    </w:p>
    <w:p w:rsidR="00F27258" w:rsidRPr="00925EBE" w:rsidRDefault="00064304">
      <w:pPr>
        <w:rPr>
          <w:b/>
          <w:lang w:val="fr-BE"/>
        </w:rPr>
      </w:pPr>
      <w:r w:rsidRPr="00925EBE">
        <w:rPr>
          <w:b/>
          <w:lang w:val="fr-BE"/>
        </w:rPr>
        <w:t>TECTEO</w:t>
      </w:r>
    </w:p>
    <w:p w:rsidR="00F27258" w:rsidRPr="00925EBE" w:rsidRDefault="00064304">
      <w:pPr>
        <w:rPr>
          <w:lang w:val="fr-BE"/>
        </w:rPr>
      </w:pPr>
      <w:r w:rsidRPr="00925EBE">
        <w:rPr>
          <w:lang w:val="fr-BE"/>
        </w:rPr>
        <w:t>La société coopérative à responsabilité limitée Tecteo, inscrite à la Banque Carrefour des Entreprises sous le numéro 0204.245.277, RPM Liège, dont le siège social est établi à 4000 Liège, rue Louvrex 95.</w:t>
      </w:r>
    </w:p>
    <w:p w:rsidR="00F27258" w:rsidRPr="00925EBE" w:rsidRDefault="00064304">
      <w:pPr>
        <w:rPr>
          <w:b/>
          <w:lang w:val="fr-BE"/>
        </w:rPr>
      </w:pPr>
      <w:r w:rsidRPr="00925EBE">
        <w:rPr>
          <w:b/>
          <w:lang w:val="fr-BE"/>
        </w:rPr>
        <w:t xml:space="preserve">VOD (Video On Demand) </w:t>
      </w:r>
    </w:p>
    <w:p w:rsidR="00F27258" w:rsidRPr="00925EBE" w:rsidRDefault="00064304" w:rsidP="003A1744">
      <w:pPr>
        <w:rPr>
          <w:b/>
          <w:sz w:val="36"/>
          <w:lang w:val="fr-BE"/>
        </w:rPr>
      </w:pPr>
      <w:r w:rsidRPr="00925EBE">
        <w:rPr>
          <w:lang w:val="fr-BE"/>
        </w:rPr>
        <w:t xml:space="preserve">Technologie interactive de requête, d’autorisation et de distribution qui permet à un utilisateur final d’avoir accès via le réseau à des contenus de vidéo numérique spécifiques stockés sur un </w:t>
      </w:r>
      <w:r w:rsidRPr="00925EBE">
        <w:rPr>
          <w:lang w:val="fr-BE"/>
        </w:rPr>
        <w:lastRenderedPageBreak/>
        <w:t xml:space="preserve">serveur central (films, émissions de télévision, séries, documentaires etc.) à un moment de son choix, que ce soit en temps réel (« streaming ») ou après les avoir téléchargés (« download »). </w:t>
      </w:r>
      <w:r w:rsidRPr="00925EBE">
        <w:rPr>
          <w:lang w:val="fr-BE"/>
        </w:rPr>
        <w:br w:type="page"/>
      </w:r>
    </w:p>
    <w:p w:rsidR="00F27258" w:rsidRPr="00925EBE" w:rsidRDefault="00064304">
      <w:pPr>
        <w:pStyle w:val="Titre1"/>
        <w:rPr>
          <w:lang w:val="fr-BE"/>
        </w:rPr>
      </w:pPr>
      <w:bookmarkStart w:id="30" w:name="_Toc315161744"/>
      <w:bookmarkStart w:id="31" w:name="_Toc338252034"/>
      <w:r w:rsidRPr="00925EBE">
        <w:rPr>
          <w:lang w:val="fr-BE"/>
        </w:rPr>
        <w:lastRenderedPageBreak/>
        <w:t>Description du Service</w:t>
      </w:r>
      <w:bookmarkEnd w:id="30"/>
      <w:bookmarkEnd w:id="31"/>
    </w:p>
    <w:p w:rsidR="00F27258" w:rsidRPr="00925EBE" w:rsidRDefault="00064304">
      <w:pPr>
        <w:rPr>
          <w:color w:val="000000" w:themeColor="text1"/>
          <w:lang w:val="fr-BE"/>
        </w:rPr>
      </w:pPr>
      <w:r w:rsidRPr="00925EBE">
        <w:rPr>
          <w:lang w:val="fr-BE"/>
        </w:rPr>
        <w:t xml:space="preserve">Cette section décrit le Service offert par TECTEO au Bénéficiaire dans le cadre de la présente Offre de </w:t>
      </w:r>
      <w:r w:rsidRPr="00925EBE">
        <w:rPr>
          <w:color w:val="000000" w:themeColor="text1"/>
          <w:lang w:val="fr-BE"/>
        </w:rPr>
        <w:t xml:space="preserve">Référence. </w:t>
      </w:r>
    </w:p>
    <w:p w:rsidR="00F27258" w:rsidRPr="00925EBE" w:rsidRDefault="00064304">
      <w:pPr>
        <w:rPr>
          <w:lang w:val="fr-BE"/>
        </w:rPr>
      </w:pPr>
      <w:r w:rsidRPr="00925EBE">
        <w:rPr>
          <w:lang w:val="fr-BE"/>
        </w:rPr>
        <w:t>Le Service se décompose en différents services : Service de Revente de l’Offre Analogique, Service d’Accès à la Plateforme de Télévision Numérique, Service de Revente Accès Haut Débit, Services Auxiliaires et Services de Support.</w:t>
      </w:r>
    </w:p>
    <w:p w:rsidR="00F27258" w:rsidRPr="00925EBE" w:rsidRDefault="00064304">
      <w:pPr>
        <w:rPr>
          <w:lang w:val="fr-BE"/>
        </w:rPr>
      </w:pPr>
      <w:r w:rsidRPr="00925EBE">
        <w:rPr>
          <w:lang w:val="fr-BE"/>
        </w:rPr>
        <w:t>Le contrat de service à signer entre le Bénéficiaire et TECTEO déterminera les services dont le Bénéficiaire souhaite pouvoir bénéficier.  Il est cependant entendu que le Bénéficiaire qui souhaite bénéficier du Service d’Accès à la Plateforme de Télévision Numérique devra nécessairement accepter d’inclure le Service de Revente de l’Offre Analogique, les Services Auxiliaires et les Services de Support dans le contrat de service. Par ailleurs, le Bénéficiaire qui souhaite bénéficier de l’Accès VOD devra nécessairement souscrire au Service d’Accès à la Plateforme de Télévision Numérique.</w:t>
      </w:r>
    </w:p>
    <w:p w:rsidR="00F27258" w:rsidRPr="00925EBE" w:rsidRDefault="00064304">
      <w:pPr>
        <w:rPr>
          <w:lang w:val="fr-BE"/>
        </w:rPr>
      </w:pPr>
      <w:r w:rsidRPr="00925EBE">
        <w:rPr>
          <w:lang w:val="fr-BE"/>
        </w:rPr>
        <w:t xml:space="preserve">Cette Offre de Référence est limitée aux services repris de manière exhaustive dans l’Offre de Référence.  </w:t>
      </w:r>
    </w:p>
    <w:p w:rsidR="00F27258" w:rsidRPr="00925EBE" w:rsidRDefault="00064304">
      <w:pPr>
        <w:rPr>
          <w:lang w:val="fr-BE"/>
        </w:rPr>
      </w:pPr>
      <w:r w:rsidRPr="00925EBE">
        <w:rPr>
          <w:lang w:val="fr-BE"/>
        </w:rPr>
        <w:t xml:space="preserve">Le Service ne peut être offert </w:t>
      </w:r>
      <w:ins w:id="32" w:author="Pierre Salmin" w:date="2012-10-17T13:18:00Z">
        <w:r w:rsidR="00CE6B1B" w:rsidRPr="00925EBE">
          <w:rPr>
            <w:lang w:val="fr-BE"/>
          </w:rPr>
          <w:t>dans le cas où le Service demandé n’est pas disponible sur le Réseau de TECTEO au Point de Connexion concerné</w:t>
        </w:r>
        <w:r w:rsidR="00CE6B1B" w:rsidRPr="00925EBE">
          <w:rPr>
            <w:lang w:val="fr-BE"/>
          </w:rPr>
          <w:t xml:space="preserve"> </w:t>
        </w:r>
        <w:r w:rsidR="00CE6B1B">
          <w:rPr>
            <w:lang w:val="fr-BE"/>
          </w:rPr>
          <w:t xml:space="preserve"> ou </w:t>
        </w:r>
      </w:ins>
      <w:r w:rsidRPr="00925EBE">
        <w:rPr>
          <w:lang w:val="fr-BE"/>
        </w:rPr>
        <w:t>dans le cas où il n’existe pas de raccordement de l’habitation en question au Réseau de TECTEO</w:t>
      </w:r>
      <w:ins w:id="33" w:author="Pierre Salmin" w:date="2012-10-17T13:18:00Z">
        <w:r w:rsidR="00CE6B1B">
          <w:rPr>
            <w:lang w:val="fr-BE"/>
          </w:rPr>
          <w:t xml:space="preserve">, </w:t>
        </w:r>
      </w:ins>
      <w:del w:id="34" w:author="Pierre Salmin" w:date="2012-10-17T13:18:00Z">
        <w:r w:rsidRPr="00925EBE" w:rsidDel="00CE6B1B">
          <w:rPr>
            <w:lang w:val="fr-BE"/>
          </w:rPr>
          <w:delText xml:space="preserve"> ou dans le cas où le Service demandé n’est pas disponible sur le Réseau de TECTEO au Point de Connexion concerné.</w:delText>
        </w:r>
      </w:del>
      <w:ins w:id="35" w:author="Pierre Salmin" w:date="2012-10-17T13:18:00Z">
        <w:r w:rsidR="00CE6B1B">
          <w:rPr>
            <w:lang w:val="fr-BE"/>
          </w:rPr>
          <w:t>l</w:t>
        </w:r>
      </w:ins>
      <w:ins w:id="36" w:author="Pierre Salmin" w:date="2012-10-17T13:17:00Z">
        <w:r w:rsidR="00CE6B1B">
          <w:rPr>
            <w:lang w:val="fr-BE"/>
          </w:rPr>
          <w:t>e cas échéant, le Bénéficiaire</w:t>
        </w:r>
      </w:ins>
      <w:ins w:id="37" w:author="Pierre Salmin" w:date="2012-10-17T13:18:00Z">
        <w:r w:rsidR="008952AA">
          <w:rPr>
            <w:lang w:val="fr-BE"/>
          </w:rPr>
          <w:t xml:space="preserve"> doit </w:t>
        </w:r>
      </w:ins>
      <w:ins w:id="38" w:author="Pierre Salmin" w:date="2012-10-17T13:35:00Z">
        <w:r w:rsidR="008952AA">
          <w:rPr>
            <w:lang w:val="fr-BE"/>
          </w:rPr>
          <w:t>initier</w:t>
        </w:r>
      </w:ins>
      <w:ins w:id="39" w:author="Pierre Salmin" w:date="2012-10-17T13:18:00Z">
        <w:r w:rsidR="00CE6B1B">
          <w:rPr>
            <w:lang w:val="fr-BE"/>
          </w:rPr>
          <w:t xml:space="preserve"> </w:t>
        </w:r>
      </w:ins>
      <w:ins w:id="40" w:author="Pierre Salmin" w:date="2012-10-17T13:34:00Z">
        <w:r w:rsidR="00CE6B1B">
          <w:rPr>
            <w:lang w:val="fr-BE"/>
          </w:rPr>
          <w:t xml:space="preserve">une demande </w:t>
        </w:r>
      </w:ins>
      <w:ins w:id="41" w:author="Pierre Salmin" w:date="2012-10-17T13:35:00Z">
        <w:r w:rsidR="008952AA">
          <w:rPr>
            <w:lang w:val="fr-BE"/>
          </w:rPr>
          <w:t xml:space="preserve">de </w:t>
        </w:r>
      </w:ins>
      <w:ins w:id="42" w:author="Pierre Salmin" w:date="2012-10-17T13:18:00Z">
        <w:r w:rsidR="00CE6B1B">
          <w:rPr>
            <w:lang w:val="fr-BE"/>
          </w:rPr>
          <w:t>raccordement de l’habitation.</w:t>
        </w:r>
      </w:ins>
    </w:p>
    <w:p w:rsidR="00F27258" w:rsidRPr="00925EBE" w:rsidRDefault="00F27258">
      <w:pPr>
        <w:rPr>
          <w:lang w:val="fr-BE"/>
        </w:rPr>
      </w:pPr>
    </w:p>
    <w:p w:rsidR="00F27258" w:rsidRPr="00925EBE" w:rsidRDefault="00064304">
      <w:pPr>
        <w:pStyle w:val="Titre2"/>
        <w:rPr>
          <w:lang w:val="fr-BE"/>
        </w:rPr>
      </w:pPr>
      <w:bookmarkStart w:id="43" w:name="_Toc315161745"/>
      <w:bookmarkStart w:id="44" w:name="_Toc338252035"/>
      <w:r w:rsidRPr="00925EBE">
        <w:rPr>
          <w:lang w:val="fr-BE"/>
        </w:rPr>
        <w:t>Service de Revente de l’Offre Analogique</w:t>
      </w:r>
      <w:bookmarkEnd w:id="43"/>
      <w:bookmarkEnd w:id="44"/>
    </w:p>
    <w:p w:rsidR="00F27258" w:rsidRPr="00925EBE" w:rsidRDefault="00064304">
      <w:pPr>
        <w:pStyle w:val="Titre3"/>
        <w:rPr>
          <w:lang w:val="fr-BE"/>
        </w:rPr>
      </w:pPr>
      <w:bookmarkStart w:id="45" w:name="_Toc315161746"/>
      <w:bookmarkStart w:id="46" w:name="_Toc338252036"/>
      <w:r w:rsidRPr="00925EBE">
        <w:rPr>
          <w:lang w:val="fr-BE"/>
        </w:rPr>
        <w:t>Service de base</w:t>
      </w:r>
      <w:bookmarkEnd w:id="45"/>
      <w:bookmarkEnd w:id="46"/>
    </w:p>
    <w:p w:rsidR="00F27258" w:rsidRPr="00925EBE" w:rsidRDefault="00064304">
      <w:pPr>
        <w:rPr>
          <w:color w:val="000000" w:themeColor="text1"/>
          <w:lang w:val="fr-BE"/>
        </w:rPr>
      </w:pPr>
      <w:r w:rsidRPr="00925EBE">
        <w:rPr>
          <w:lang w:val="fr-BE"/>
        </w:rPr>
        <w:t xml:space="preserve">Le service de base du Service de Revente </w:t>
      </w:r>
      <w:r w:rsidRPr="00925EBE">
        <w:rPr>
          <w:color w:val="000000" w:themeColor="text1"/>
          <w:lang w:val="fr-BE"/>
        </w:rPr>
        <w:t xml:space="preserve">de l’Offre Analogique de la présente Offre de Référence répond à l’obligation imposée à TECTEO par les Décisions. </w:t>
      </w:r>
    </w:p>
    <w:p w:rsidR="00F27258" w:rsidRPr="00925EBE" w:rsidRDefault="00064304">
      <w:pPr>
        <w:jc w:val="both"/>
        <w:rPr>
          <w:color w:val="000000" w:themeColor="text1"/>
          <w:lang w:val="fr-BE"/>
        </w:rPr>
      </w:pPr>
      <w:r w:rsidRPr="00925EBE">
        <w:rPr>
          <w:color w:val="000000" w:themeColor="text1"/>
          <w:lang w:val="fr-BE"/>
        </w:rPr>
        <w:t>Sur base de cette Offre de Référence, TECTEO offre la possibilité à un Bénéficiaire de revendre l’abonnement de l’Offre Analogique à des Clients Finals. Pour ce faire, TECTEO livrera les signaux de radio et de télévision analogique à travers le Réseau de TECTEO jusqu’au Point de Connexion du Client Final. Le Service de Revente de l’Offre Analogique comprend toutes les actions de gestion, contrôle, maintenance et réparation nécessaires au bon fonctionnement du Réseau de TECTEO afin de garantir une qualité de service similaire à l’Offre Analogique. Le Service de Revente de l’Offre Analogique ne comprend pas les actions de gestion, contrôle, maintenance et réparation qui sont liées à l’Installation Intérieure et qui sont de la responsabilité du Bénéficiaire.</w:t>
      </w:r>
    </w:p>
    <w:p w:rsidR="00F27258" w:rsidRPr="00925EBE" w:rsidRDefault="00064304">
      <w:pPr>
        <w:rPr>
          <w:rStyle w:val="shorttext"/>
          <w:lang w:val="fr-BE"/>
        </w:rPr>
      </w:pPr>
      <w:r w:rsidRPr="00925EBE">
        <w:rPr>
          <w:rStyle w:val="shorttext"/>
          <w:color w:val="000000" w:themeColor="text1"/>
          <w:lang w:val="fr-BE"/>
        </w:rPr>
        <w:t>Le captage et l’encodage des chaînes analogiques sont effectués par TECTEO, sans aucune modification par rapport à ce qui se fait par TECTEO pour son Offre Analogique.</w:t>
      </w:r>
    </w:p>
    <w:p w:rsidR="00F27258" w:rsidRPr="00925EBE" w:rsidRDefault="00064304">
      <w:pPr>
        <w:pStyle w:val="Titre3"/>
        <w:rPr>
          <w:rStyle w:val="shorttext"/>
          <w:lang w:val="fr-BE"/>
        </w:rPr>
      </w:pPr>
      <w:bookmarkStart w:id="47" w:name="_Toc315161747"/>
      <w:bookmarkStart w:id="48" w:name="_Toc338252037"/>
      <w:r w:rsidRPr="00925EBE">
        <w:rPr>
          <w:rStyle w:val="shorttext"/>
          <w:lang w:val="fr-BE"/>
        </w:rPr>
        <w:t>Chaînes Analogiques</w:t>
      </w:r>
      <w:bookmarkEnd w:id="47"/>
      <w:bookmarkEnd w:id="48"/>
    </w:p>
    <w:p w:rsidR="00F27258" w:rsidRPr="00925EBE" w:rsidRDefault="00064304">
      <w:pPr>
        <w:rPr>
          <w:lang w:val="fr-BE"/>
        </w:rPr>
      </w:pPr>
      <w:r w:rsidRPr="00925EBE">
        <w:rPr>
          <w:lang w:val="fr-BE"/>
        </w:rPr>
        <w:t xml:space="preserve">Le Service de Revente de l’Offre Analogique couvre uniquement la totalité des chaînes de radio et de télévision analogiques de l’Offre Analogique disponible dans la zone géographique du </w:t>
      </w:r>
      <w:r w:rsidRPr="00925EBE">
        <w:rPr>
          <w:lang w:val="fr-BE"/>
        </w:rPr>
        <w:lastRenderedPageBreak/>
        <w:t xml:space="preserve">Client Final. Le Service de Revente de l’Offre Analogique sera par conséquence identique en termes de contenu à l’Offre Analogique. </w:t>
      </w:r>
    </w:p>
    <w:p w:rsidR="00F27258" w:rsidRPr="00925EBE" w:rsidRDefault="00064304">
      <w:pPr>
        <w:rPr>
          <w:rStyle w:val="shorttext"/>
          <w:lang w:val="fr-BE"/>
        </w:rPr>
      </w:pPr>
      <w:r w:rsidRPr="00925EBE">
        <w:rPr>
          <w:lang w:val="fr-BE"/>
        </w:rPr>
        <w:t xml:space="preserve">L’Offre Analogique est différentiée en fonction des zones géographiques et le Service de Revente de l’Offre Analogique s’applique à la totalité des chaînes de radio et de télévision analogiques disponibles dans la zone géographique dans laquelle est située le Client Final. Par conséquent, le Bénéficiaire doit détenir </w:t>
      </w:r>
      <w:r w:rsidRPr="00925EBE">
        <w:rPr>
          <w:rStyle w:val="shorttext"/>
          <w:lang w:val="fr-BE"/>
        </w:rPr>
        <w:t xml:space="preserve">les </w:t>
      </w:r>
      <w:r w:rsidRPr="00925EBE">
        <w:rPr>
          <w:lang w:val="fr-BE"/>
        </w:rPr>
        <w:t xml:space="preserve">Droits </w:t>
      </w:r>
      <w:r w:rsidRPr="00925EBE">
        <w:rPr>
          <w:rStyle w:val="shorttext"/>
          <w:lang w:val="fr-BE"/>
        </w:rPr>
        <w:t>requis pour l’octroi de l’accès à la totalité des chaînes de radio et de télévision analogiques qui font partie de l’Offre Analogique dans chaque zone géographique dans laquelle il souhaite commercialiser son offre analogique.</w:t>
      </w:r>
    </w:p>
    <w:p w:rsidR="00F27258" w:rsidRPr="00925EBE" w:rsidRDefault="00064304">
      <w:pPr>
        <w:rPr>
          <w:lang w:val="fr-BE"/>
        </w:rPr>
      </w:pPr>
      <w:r w:rsidRPr="00925EBE">
        <w:rPr>
          <w:lang w:val="fr-BE"/>
        </w:rPr>
        <w:t xml:space="preserve">Le Bénéficiaire n’a pas la possibilité de revendre seulement une partie de l’Offre Analogique (à savoir de supprimer une ou plusieurs chaîne(s)), ni d’ajouter des chaînes de radio et de télévision qui ne font pas partie de l’Offre Analogique. La composition de l’Offre Analogique et la position des chaînes seront exclusivement de la responsabilité de TECTEO et le Bénéficiaire n’aura aucun droit dans la décision, ni aucun recours contre celle-ci. </w:t>
      </w:r>
    </w:p>
    <w:p w:rsidR="00F27258" w:rsidRPr="00925EBE" w:rsidRDefault="00064304">
      <w:pPr>
        <w:rPr>
          <w:rStyle w:val="shorttext"/>
          <w:lang w:val="fr-BE"/>
        </w:rPr>
      </w:pPr>
      <w:r w:rsidRPr="00925EBE">
        <w:rPr>
          <w:rStyle w:val="shorttext"/>
          <w:lang w:val="fr-BE"/>
        </w:rPr>
        <w:t xml:space="preserve">TECTEO se réserve le droit de modifier l’Offre Analogique ou le plan de fréquence à sa propre initiative et à sa propre discrétion, à n’importe quel moment moyennant le respect d’une notification préalable conformément aux délais ci-dessous: </w:t>
      </w:r>
    </w:p>
    <w:p w:rsidR="00F27258" w:rsidRPr="00925EBE" w:rsidRDefault="00064304" w:rsidP="007A3B98">
      <w:pPr>
        <w:pStyle w:val="Paragraphedeliste"/>
        <w:numPr>
          <w:ilvl w:val="0"/>
          <w:numId w:val="8"/>
        </w:numPr>
        <w:rPr>
          <w:rStyle w:val="shorttext"/>
          <w:sz w:val="20"/>
          <w:szCs w:val="20"/>
          <w:lang w:val="fr-BE"/>
        </w:rPr>
      </w:pPr>
      <w:r w:rsidRPr="00925EBE">
        <w:rPr>
          <w:rStyle w:val="shorttext"/>
          <w:lang w:val="fr-BE"/>
        </w:rPr>
        <w:t xml:space="preserve">Dans le cas d’une suppression d’une chaîne analogique, TECTEO informera le Bénéficiaire au moins un mois avant la date de notification aux clients finals de TECTEO. </w:t>
      </w:r>
    </w:p>
    <w:p w:rsidR="00F27258" w:rsidRPr="00925EBE" w:rsidRDefault="00064304" w:rsidP="007A3B98">
      <w:pPr>
        <w:pStyle w:val="Paragraphedeliste"/>
        <w:numPr>
          <w:ilvl w:val="0"/>
          <w:numId w:val="8"/>
        </w:numPr>
        <w:rPr>
          <w:rStyle w:val="shorttext"/>
          <w:lang w:val="fr-BE"/>
        </w:rPr>
      </w:pPr>
      <w:r w:rsidRPr="00925EBE">
        <w:rPr>
          <w:rStyle w:val="shorttext"/>
          <w:lang w:val="fr-BE"/>
        </w:rPr>
        <w:t xml:space="preserve">En cas d’ajout de chaînes de radio ou de télévision, TECTEO informera le Bénéficiaire </w:t>
      </w:r>
      <w:r w:rsidRPr="00925EBE">
        <w:rPr>
          <w:lang w:val="fr-BE"/>
        </w:rPr>
        <w:t xml:space="preserve">au moins </w:t>
      </w:r>
      <w:r w:rsidRPr="00925EBE">
        <w:rPr>
          <w:rStyle w:val="shorttext"/>
          <w:lang w:val="fr-BE"/>
        </w:rPr>
        <w:t>deux mois avant que la chaîne ne soit rajoutée dans l’Offre Analogique de TECTEO, et il reviendra au Bénéficiaire de s’assurer qu’il dispose de tous les Droits requis.</w:t>
      </w:r>
    </w:p>
    <w:p w:rsidR="00F27258" w:rsidRPr="00925EBE" w:rsidRDefault="00F27258">
      <w:pPr>
        <w:pStyle w:val="Paragraphedeliste"/>
        <w:ind w:left="1080"/>
        <w:rPr>
          <w:lang w:val="fr-BE"/>
        </w:rPr>
      </w:pPr>
    </w:p>
    <w:p w:rsidR="00F27258" w:rsidRPr="00925EBE" w:rsidRDefault="00064304">
      <w:pPr>
        <w:rPr>
          <w:rStyle w:val="shorttext"/>
          <w:lang w:val="fr-BE"/>
        </w:rPr>
      </w:pPr>
      <w:r w:rsidRPr="00925EBE">
        <w:rPr>
          <w:rStyle w:val="shorttext"/>
          <w:lang w:val="fr-BE"/>
        </w:rPr>
        <w:t>Le Bénéficiaire ne pourra pas informer ses Clients Finals de la modification de son offre analogique avant la date de notification par TECTEO à ses propres clients, qui sera indiquée dans la communication de TECTEO au Bénéficiaire.</w:t>
      </w:r>
    </w:p>
    <w:p w:rsidR="00F27258" w:rsidRPr="00925EBE" w:rsidRDefault="00064304">
      <w:pPr>
        <w:rPr>
          <w:rStyle w:val="shorttext"/>
          <w:lang w:val="fr-BE"/>
        </w:rPr>
      </w:pPr>
      <w:r w:rsidRPr="00925EBE">
        <w:rPr>
          <w:rStyle w:val="shorttext"/>
          <w:lang w:val="fr-BE"/>
        </w:rPr>
        <w:t xml:space="preserve">TECTEO se réserve le droit de mettre complètement fin à son Offre Analogique à sa propre initiative et à sa propre discrétion, à n’importe quel moment, en informant le Bénéficiaire </w:t>
      </w:r>
      <w:r w:rsidRPr="00925EBE">
        <w:rPr>
          <w:lang w:val="fr-BE"/>
        </w:rPr>
        <w:t>au moins un</w:t>
      </w:r>
      <w:r w:rsidRPr="00925EBE">
        <w:rPr>
          <w:rStyle w:val="shorttext"/>
          <w:lang w:val="fr-BE"/>
        </w:rPr>
        <w:t xml:space="preserve"> mois avant la notification par TECTEO à ses propres Clients Finals de la suppression de l’Offre Analogique.  Le Bénéficiaire ne pourra pas informer ses Clients Finals de la cessation de  son Offre de Revente Analogique avant la date de notification par TECTEO à ses propres clients finals de la suppression de l’Offre Analogique, date qui sera indiquée dans la communication de TECTEO au Bénéficiaire.</w:t>
      </w:r>
    </w:p>
    <w:p w:rsidR="00F27258" w:rsidRPr="00925EBE" w:rsidRDefault="00F27258">
      <w:pPr>
        <w:rPr>
          <w:rStyle w:val="shorttext"/>
          <w:lang w:val="fr-BE"/>
        </w:rPr>
      </w:pPr>
    </w:p>
    <w:p w:rsidR="00F27258" w:rsidRPr="00925EBE" w:rsidRDefault="00064304">
      <w:pPr>
        <w:pStyle w:val="Titre3"/>
        <w:rPr>
          <w:lang w:val="fr-BE"/>
        </w:rPr>
      </w:pPr>
      <w:bookmarkStart w:id="49" w:name="_Toc315161748"/>
      <w:bookmarkStart w:id="50" w:name="_Toc338252038"/>
      <w:r w:rsidRPr="00925EBE">
        <w:rPr>
          <w:lang w:val="fr-BE"/>
        </w:rPr>
        <w:t>Droits</w:t>
      </w:r>
      <w:bookmarkEnd w:id="49"/>
      <w:bookmarkEnd w:id="50"/>
    </w:p>
    <w:p w:rsidR="00F27258" w:rsidRPr="00925EBE" w:rsidRDefault="00064304">
      <w:pPr>
        <w:rPr>
          <w:rStyle w:val="shorttext"/>
          <w:lang w:val="fr-BE"/>
        </w:rPr>
      </w:pPr>
      <w:r w:rsidRPr="00925EBE">
        <w:rPr>
          <w:lang w:val="fr-BE"/>
        </w:rPr>
        <w:t xml:space="preserve">Le Service de Revente de l’Offre Analogique est limité au transport des signaux de radio et de télévision analogiques et ne comprend en aucune façon les Droits </w:t>
      </w:r>
      <w:r w:rsidRPr="00925EBE">
        <w:rPr>
          <w:rStyle w:val="shorttext"/>
          <w:lang w:val="fr-BE"/>
        </w:rPr>
        <w:t>qui sont requis pour pouvoir donner au Client Final accès au contenu des chaînes de radio et de télévision analogique.</w:t>
      </w:r>
    </w:p>
    <w:p w:rsidR="00F27258" w:rsidRPr="00925EBE" w:rsidRDefault="00064304">
      <w:pPr>
        <w:jc w:val="both"/>
        <w:rPr>
          <w:rStyle w:val="shorttext"/>
          <w:lang w:val="fr-BE"/>
        </w:rPr>
      </w:pPr>
      <w:r w:rsidRPr="00925EBE">
        <w:rPr>
          <w:rStyle w:val="shorttext"/>
          <w:lang w:val="fr-BE"/>
        </w:rPr>
        <w:t xml:space="preserve">Le Bénéficiaire a l’obligation d’acquérir, </w:t>
      </w:r>
      <w:del w:id="51" w:author="VOO" w:date="2012-09-17T18:43:00Z">
        <w:r>
          <w:rPr>
            <w:rStyle w:val="shorttext"/>
            <w:lang w:val="fr-BE"/>
          </w:rPr>
          <w:delText>à</w:delText>
        </w:r>
      </w:del>
      <w:ins w:id="52" w:author="VOO" w:date="2012-09-17T18:43:00Z">
        <w:r w:rsidR="00A1268D">
          <w:rPr>
            <w:rStyle w:val="shorttext"/>
            <w:lang w:val="fr-BE"/>
          </w:rPr>
          <w:t>de</w:t>
        </w:r>
      </w:ins>
      <w:r w:rsidR="00A1268D" w:rsidRPr="00925EBE">
        <w:rPr>
          <w:rStyle w:val="shorttext"/>
          <w:lang w:val="fr-BE"/>
        </w:rPr>
        <w:t xml:space="preserve"> </w:t>
      </w:r>
      <w:r w:rsidRPr="00925EBE">
        <w:rPr>
          <w:rStyle w:val="shorttext"/>
          <w:lang w:val="fr-BE"/>
        </w:rPr>
        <w:t xml:space="preserve">sa propre initiative et à ses propres frais, tous les </w:t>
      </w:r>
      <w:r w:rsidRPr="00925EBE">
        <w:rPr>
          <w:lang w:val="fr-BE"/>
        </w:rPr>
        <w:lastRenderedPageBreak/>
        <w:t xml:space="preserve">Droits </w:t>
      </w:r>
      <w:r w:rsidRPr="00925EBE">
        <w:rPr>
          <w:rStyle w:val="shorttext"/>
          <w:lang w:val="fr-BE"/>
        </w:rPr>
        <w:t xml:space="preserve">liés aux différentes chaînes comprises dans l’Offre Analogique. </w:t>
      </w:r>
    </w:p>
    <w:p w:rsidR="00F27258" w:rsidRPr="00925EBE" w:rsidRDefault="00064304">
      <w:pPr>
        <w:rPr>
          <w:rStyle w:val="shorttext"/>
          <w:lang w:val="fr-BE"/>
        </w:rPr>
      </w:pPr>
      <w:r w:rsidRPr="00925EBE">
        <w:rPr>
          <w:rStyle w:val="shorttext"/>
          <w:lang w:val="fr-BE"/>
        </w:rPr>
        <w:t>Le Bénéficiaire prendra toutes les mesures nécessaires pour assurer que ses Clients Finals respectent les restrictions et obligations liées aux Droits.</w:t>
      </w:r>
    </w:p>
    <w:p w:rsidR="00F27258" w:rsidRPr="00925EBE" w:rsidRDefault="00002C70" w:rsidP="00002C70">
      <w:pPr>
        <w:rPr>
          <w:rStyle w:val="shorttext"/>
          <w:lang w:val="fr-BE"/>
        </w:rPr>
      </w:pPr>
      <w:r w:rsidRPr="00925EBE">
        <w:rPr>
          <w:color w:val="000000" w:themeColor="text1"/>
          <w:rPrChange w:id="53" w:author="VOO" w:date="2012-09-17T18:43:00Z">
            <w:rPr>
              <w:rStyle w:val="shorttext"/>
              <w:lang w:val="fr-BE"/>
            </w:rPr>
          </w:rPrChange>
        </w:rPr>
        <w:t xml:space="preserve">Le </w:t>
      </w:r>
      <w:ins w:id="54" w:author="VOO" w:date="2012-09-17T18:43:00Z">
        <w:r w:rsidRPr="00925EBE">
          <w:rPr>
            <w:rFonts w:eastAsia="Times New Roman"/>
            <w:color w:val="000000" w:themeColor="text1"/>
            <w:lang w:val="fr-BE"/>
          </w:rPr>
          <w:t>Service de Revente de l’Offre Analogique ne pourra être fourni qu</w:t>
        </w:r>
        <w:proofErr w:type="gramStart"/>
        <w:r w:rsidRPr="00925EBE">
          <w:rPr>
            <w:rFonts w:eastAsia="Times New Roman"/>
            <w:color w:val="000000" w:themeColor="text1"/>
            <w:lang w:val="fr-BE"/>
          </w:rPr>
          <w:t>’</w:t>
        </w:r>
        <w:proofErr w:type="gramEnd"/>
        <w:r w:rsidRPr="00925EBE">
          <w:rPr>
            <w:rFonts w:eastAsia="Times New Roman"/>
            <w:color w:val="000000" w:themeColor="text1"/>
            <w:lang w:val="fr-BE"/>
          </w:rPr>
          <w:t xml:space="preserve">après la présentation par le </w:t>
        </w:r>
      </w:ins>
      <w:r w:rsidRPr="00925EBE">
        <w:rPr>
          <w:color w:val="000000" w:themeColor="text1"/>
          <w:rPrChange w:id="55" w:author="VOO" w:date="2012-09-17T18:43:00Z">
            <w:rPr>
              <w:rStyle w:val="shorttext"/>
              <w:lang w:val="fr-BE"/>
            </w:rPr>
          </w:rPrChange>
        </w:rPr>
        <w:t xml:space="preserve">Bénéficiaire </w:t>
      </w:r>
      <w:del w:id="56" w:author="VOO" w:date="2012-09-17T18:43:00Z">
        <w:r w:rsidR="00064304">
          <w:rPr>
            <w:rStyle w:val="shorttext"/>
            <w:lang w:val="fr-BE"/>
          </w:rPr>
          <w:delText xml:space="preserve">présentera </w:delText>
        </w:r>
      </w:del>
      <w:r w:rsidRPr="00925EBE">
        <w:rPr>
          <w:color w:val="000000" w:themeColor="text1"/>
          <w:rPrChange w:id="57" w:author="VOO" w:date="2012-09-17T18:43:00Z">
            <w:rPr>
              <w:rStyle w:val="shorttext"/>
              <w:lang w:val="fr-BE"/>
            </w:rPr>
          </w:rPrChange>
        </w:rPr>
        <w:t xml:space="preserve">à TECTEO </w:t>
      </w:r>
      <w:del w:id="58" w:author="VOO" w:date="2012-09-17T18:43:00Z">
        <w:r w:rsidR="00064304">
          <w:rPr>
            <w:rStyle w:val="shorttext"/>
            <w:lang w:val="fr-BE"/>
          </w:rPr>
          <w:delText>les</w:delText>
        </w:r>
      </w:del>
      <w:ins w:id="59" w:author="VOO" w:date="2012-09-17T18:43:00Z">
        <w:r w:rsidR="00A1268D">
          <w:rPr>
            <w:rStyle w:val="shorttext"/>
            <w:lang w:val="fr-BE"/>
          </w:rPr>
          <w:t xml:space="preserve"> </w:t>
        </w:r>
        <w:r w:rsidRPr="00925EBE">
          <w:rPr>
            <w:rStyle w:val="shorttext"/>
            <w:lang w:val="fr-BE"/>
          </w:rPr>
          <w:t>d</w:t>
        </w:r>
        <w:r w:rsidR="00064304" w:rsidRPr="00925EBE">
          <w:rPr>
            <w:rStyle w:val="shorttext"/>
            <w:lang w:val="fr-BE"/>
          </w:rPr>
          <w:t>es</w:t>
        </w:r>
      </w:ins>
      <w:r w:rsidR="00064304" w:rsidRPr="00925EBE">
        <w:rPr>
          <w:rStyle w:val="shorttext"/>
          <w:lang w:val="fr-BE"/>
        </w:rPr>
        <w:t xml:space="preserve"> preuves d’obtention de tous les Droits requis</w:t>
      </w:r>
      <w:del w:id="60" w:author="VOO" w:date="2012-09-17T18:43:00Z">
        <w:r w:rsidR="00064304">
          <w:rPr>
            <w:rStyle w:val="shorttext"/>
            <w:lang w:val="fr-BE"/>
          </w:rPr>
          <w:delText xml:space="preserve"> avec sa demande de revente de l’Offre Analogique.</w:delText>
        </w:r>
      </w:del>
      <w:ins w:id="61" w:author="VOO" w:date="2012-09-17T18:43:00Z">
        <w:r w:rsidR="00064304" w:rsidRPr="00925EBE">
          <w:rPr>
            <w:rStyle w:val="shorttext"/>
            <w:lang w:val="fr-BE"/>
          </w:rPr>
          <w:t>.</w:t>
        </w:r>
      </w:ins>
      <w:r w:rsidR="00064304" w:rsidRPr="00925EBE">
        <w:rPr>
          <w:rStyle w:val="shorttext"/>
          <w:lang w:val="fr-BE"/>
        </w:rPr>
        <w:t xml:space="preserve"> TECTEO décline cependant toute responsabilité en cas de violation des Droits par le Bénéficiaire ou ses Clients Finals.  </w:t>
      </w:r>
    </w:p>
    <w:p w:rsidR="00F27258" w:rsidRPr="00925EBE" w:rsidRDefault="00064304">
      <w:pPr>
        <w:rPr>
          <w:rStyle w:val="shorttext"/>
          <w:lang w:val="fr-BE"/>
        </w:rPr>
      </w:pPr>
      <w:r w:rsidRPr="00925EBE">
        <w:rPr>
          <w:rStyle w:val="shorttext"/>
          <w:lang w:val="fr-BE"/>
        </w:rPr>
        <w:t xml:space="preserve">L’absence d’intérêt du Bénéficiaire pour une chaîne ou </w:t>
      </w:r>
      <w:proofErr w:type="gramStart"/>
      <w:r w:rsidRPr="00925EBE">
        <w:rPr>
          <w:rStyle w:val="shorttext"/>
          <w:lang w:val="fr-BE"/>
        </w:rPr>
        <w:t>la</w:t>
      </w:r>
      <w:proofErr w:type="gramEnd"/>
      <w:r w:rsidRPr="00925EBE">
        <w:rPr>
          <w:rStyle w:val="shorttext"/>
          <w:lang w:val="fr-BE"/>
        </w:rPr>
        <w:t xml:space="preserve"> non acquisition par le Bénéficiaire des droits requis ne peut empêcher TECTEO de diffuser la chaîne en question dans l’Offre Analogique. Le Service de Revente de l’Offre Analogique sera interrompu dans son entièreté en attendant l’acquisition par le Bénéficiaire de l’ensemble des Droits. </w:t>
      </w:r>
    </w:p>
    <w:p w:rsidR="00F27258" w:rsidRPr="00925EBE" w:rsidRDefault="00F27258">
      <w:pPr>
        <w:rPr>
          <w:rStyle w:val="shorttext"/>
          <w:lang w:val="fr-BE"/>
        </w:rPr>
      </w:pPr>
    </w:p>
    <w:p w:rsidR="00F27258" w:rsidRPr="00925EBE" w:rsidRDefault="00064304">
      <w:pPr>
        <w:pStyle w:val="Titre3"/>
        <w:rPr>
          <w:rStyle w:val="shorttext"/>
          <w:lang w:val="fr-BE"/>
        </w:rPr>
      </w:pPr>
      <w:bookmarkStart w:id="62" w:name="_Toc315161749"/>
      <w:bookmarkStart w:id="63" w:name="_Toc338252039"/>
      <w:r w:rsidRPr="00925EBE">
        <w:rPr>
          <w:rStyle w:val="shorttext"/>
          <w:lang w:val="fr-BE"/>
        </w:rPr>
        <w:t>Installation Intérieure</w:t>
      </w:r>
      <w:bookmarkEnd w:id="62"/>
      <w:bookmarkEnd w:id="63"/>
    </w:p>
    <w:p w:rsidR="00F27258" w:rsidRPr="00925EBE" w:rsidRDefault="00064304">
      <w:pPr>
        <w:rPr>
          <w:lang w:val="fr-BE"/>
        </w:rPr>
      </w:pPr>
      <w:r w:rsidRPr="00925EBE">
        <w:rPr>
          <w:lang w:val="fr-BE"/>
        </w:rPr>
        <w:t xml:space="preserve">Tout aspect d’installation, maintenance et réparation lié à l’Installation Intérieure relève de la responsabilité du Bénéficiaire, et ce à partir du Point de Connexion. </w:t>
      </w:r>
    </w:p>
    <w:p w:rsidR="00F27258" w:rsidRPr="00925EBE" w:rsidRDefault="00064304">
      <w:pPr>
        <w:rPr>
          <w:lang w:val="fr-BE"/>
        </w:rPr>
      </w:pPr>
      <w:r w:rsidRPr="00925EBE">
        <w:rPr>
          <w:lang w:val="fr-BE"/>
        </w:rPr>
        <w:t xml:space="preserve">Le Bénéficiaire doit s’assurer que l’installation, les équipements et les matériaux utilisés par lui ou par le Client Final sont conformes aux spécifications techniques décrites en annexe de cette Offre de Référence. </w:t>
      </w:r>
    </w:p>
    <w:p w:rsidR="00F27258" w:rsidRPr="00925EBE" w:rsidRDefault="00064304">
      <w:pPr>
        <w:rPr>
          <w:lang w:val="fr-BE"/>
        </w:rPr>
      </w:pPr>
      <w:r w:rsidRPr="00925EBE">
        <w:rPr>
          <w:lang w:val="fr-BE"/>
        </w:rPr>
        <w:t xml:space="preserve">Les techniciens qui exécutent les actions d’installation, de maintenance et de réparation de l’Installation Intérieure doivent être certifiés préalablement par TECTEO sur la base de la procédure de certification décrite dans cette Offre de Référence, et doivent  s’engager à respecter des spécifications techniques décrites en annexe de cette offre. </w:t>
      </w:r>
    </w:p>
    <w:p w:rsidR="00F27258" w:rsidRPr="00925EBE" w:rsidRDefault="00064304">
      <w:pPr>
        <w:rPr>
          <w:lang w:val="fr-BE"/>
        </w:rPr>
      </w:pPr>
      <w:r w:rsidRPr="00925EBE">
        <w:rPr>
          <w:lang w:val="fr-BE"/>
        </w:rPr>
        <w:t xml:space="preserve">Le câble intérieur doit répondre aux critères de qualité décrits en annexe de cette Offre de Référence. </w:t>
      </w:r>
    </w:p>
    <w:p w:rsidR="00F27258" w:rsidRPr="00925EBE" w:rsidRDefault="00F27258">
      <w:pPr>
        <w:rPr>
          <w:rStyle w:val="shorttext"/>
          <w:lang w:val="fr-BE"/>
        </w:rPr>
      </w:pPr>
    </w:p>
    <w:p w:rsidR="00F27258" w:rsidRPr="00925EBE" w:rsidRDefault="00064304">
      <w:pPr>
        <w:pStyle w:val="Titre2"/>
        <w:rPr>
          <w:rStyle w:val="shorttext"/>
          <w:lang w:val="fr-BE"/>
        </w:rPr>
      </w:pPr>
      <w:bookmarkStart w:id="64" w:name="_Toc315161750"/>
      <w:bookmarkStart w:id="65" w:name="_Toc338252040"/>
      <w:r w:rsidRPr="00925EBE">
        <w:rPr>
          <w:rStyle w:val="shorttext"/>
          <w:lang w:val="fr-BE"/>
        </w:rPr>
        <w:t>Service d’Accès à la Plateforme de Télévision Numérique</w:t>
      </w:r>
      <w:bookmarkEnd w:id="64"/>
      <w:bookmarkEnd w:id="65"/>
    </w:p>
    <w:p w:rsidR="00F27258" w:rsidRPr="00925EBE" w:rsidRDefault="00064304">
      <w:pPr>
        <w:pStyle w:val="Titre3"/>
        <w:rPr>
          <w:lang w:val="fr-BE"/>
        </w:rPr>
      </w:pPr>
      <w:bookmarkStart w:id="66" w:name="_Toc315161751"/>
      <w:bookmarkStart w:id="67" w:name="_Toc338252041"/>
      <w:r w:rsidRPr="00925EBE">
        <w:rPr>
          <w:lang w:val="fr-BE"/>
        </w:rPr>
        <w:t>Service de base</w:t>
      </w:r>
      <w:bookmarkEnd w:id="66"/>
      <w:bookmarkEnd w:id="67"/>
    </w:p>
    <w:p w:rsidR="00F27258" w:rsidRPr="00925EBE" w:rsidRDefault="00064304">
      <w:pPr>
        <w:rPr>
          <w:lang w:val="fr-BE"/>
        </w:rPr>
      </w:pPr>
      <w:r w:rsidRPr="00925EBE">
        <w:rPr>
          <w:lang w:val="fr-BE"/>
        </w:rPr>
        <w:t xml:space="preserve">Le service de base du Service d’Accès à la Plateforme de Télévision Numérique de la présente Offre de Référence répond à l’obligation imposée à TECTEO par les Décisions. </w:t>
      </w:r>
    </w:p>
    <w:p w:rsidR="00F27258" w:rsidRPr="00925EBE" w:rsidRDefault="00064304">
      <w:pPr>
        <w:rPr>
          <w:lang w:val="fr-BE"/>
        </w:rPr>
      </w:pPr>
      <w:r w:rsidRPr="00925EBE">
        <w:rPr>
          <w:lang w:val="fr-BE"/>
        </w:rPr>
        <w:t xml:space="preserve">Sur la base de cette Offre de Référence, TECTEO offre la possibilité au Bénéficiaire d’accéder à la plateforme de télévision numérique de TECTEO afin de permettre au Bénéficiaire d’offrir un service de télévision numérique linéaire à des Clients Finals. </w:t>
      </w:r>
    </w:p>
    <w:p w:rsidR="00F27258" w:rsidRPr="00925EBE" w:rsidRDefault="00064304">
      <w:pPr>
        <w:rPr>
          <w:lang w:val="fr-BE"/>
        </w:rPr>
      </w:pPr>
      <w:r w:rsidRPr="00925EBE">
        <w:rPr>
          <w:lang w:val="fr-BE"/>
        </w:rPr>
        <w:t xml:space="preserve">TECTEO livrera les signaux de télévision numérique à travers le Réseau de TECTEO jusqu’au Point de Connexion du Client Final. </w:t>
      </w:r>
    </w:p>
    <w:p w:rsidR="00F27258" w:rsidRPr="00925EBE" w:rsidRDefault="00064304">
      <w:pPr>
        <w:jc w:val="both"/>
        <w:rPr>
          <w:lang w:val="fr-BE"/>
        </w:rPr>
      </w:pPr>
      <w:r w:rsidRPr="00925EBE">
        <w:rPr>
          <w:lang w:val="fr-BE"/>
        </w:rPr>
        <w:t>Le Service d’Accès à la Plateforme de Télévision Numérique comprend toutes les actions de gestion, contrôle, maintenance et réparation nécessaires au bon fonctionnement du Réseau de TECTEO afin de garantir la qualité de Service similaire à ce qui est offert pour l’Offre Numérique correspondante.</w:t>
      </w:r>
    </w:p>
    <w:p w:rsidR="00F27258" w:rsidRPr="00925EBE" w:rsidRDefault="00064304">
      <w:pPr>
        <w:jc w:val="both"/>
        <w:rPr>
          <w:lang w:val="fr-BE"/>
        </w:rPr>
      </w:pPr>
      <w:r w:rsidRPr="00925EBE">
        <w:rPr>
          <w:lang w:val="fr-BE"/>
        </w:rPr>
        <w:lastRenderedPageBreak/>
        <w:t>Le Service d’Accès à la Plateforme de Télévision Numérique ne comprend pas les actions de gestion, contrôle, maintenance et réparation qui sont liées à l’Installation Intérieure et qui sont de la responsabilité du Bénéficiaire.</w:t>
      </w:r>
    </w:p>
    <w:p w:rsidR="00F27258" w:rsidRPr="00925EBE" w:rsidRDefault="00064304">
      <w:pPr>
        <w:rPr>
          <w:lang w:val="fr-BE"/>
        </w:rPr>
      </w:pPr>
      <w:r w:rsidRPr="00925EBE">
        <w:rPr>
          <w:lang w:val="fr-BE"/>
        </w:rPr>
        <w:t xml:space="preserve">Le Décodeur ne fait pas partie du Service d’Accès à la Plateforme de Télévision Numérique. Le Bénéficiaire est responsable du choix, l’installation, gestion et fonctionnement du décodeur en fonction des spécifications techniques décrites en annexe de cette Offre de Référence.  Tous les frais relatifs au décodeur seront entièrement à charge du Bénéficiaire.  </w:t>
      </w:r>
    </w:p>
    <w:p w:rsidR="00F27258" w:rsidRPr="00925EBE" w:rsidRDefault="00064304">
      <w:pPr>
        <w:rPr>
          <w:lang w:val="fr-BE"/>
        </w:rPr>
      </w:pPr>
      <w:r w:rsidRPr="00925EBE">
        <w:rPr>
          <w:lang w:val="fr-BE"/>
        </w:rPr>
        <w:t xml:space="preserve">Pour des raisons techniques, les signaux de radio et télévision analogiques sont par défaut reçus sur le point de Connexion tant que ces signaux sont transmis sur le Réseau de TECTEO. Par conséquent, toutes les conditions du Service de Revente de l’Offre Analogique sont applicables </w:t>
      </w:r>
      <w:r w:rsidRPr="00202CEF">
        <w:rPr>
          <w:lang w:val="fr-BE"/>
        </w:rPr>
        <w:t>au Bénéficiaire du Service d’Accès à la Plateforme Numérique.  Ceci a aussi pour conséquence que toute inter</w:t>
      </w:r>
      <w:r w:rsidR="0034063C" w:rsidRPr="00202CEF">
        <w:rPr>
          <w:lang w:val="fr-BE"/>
        </w:rPr>
        <w:t>r</w:t>
      </w:r>
      <w:r w:rsidRPr="00202CEF">
        <w:rPr>
          <w:lang w:val="fr-BE"/>
        </w:rPr>
        <w:t xml:space="preserve">uption du </w:t>
      </w:r>
      <w:r w:rsidR="00202CEF" w:rsidRPr="00202CEF">
        <w:rPr>
          <w:lang w:val="fr-BE"/>
        </w:rPr>
        <w:t xml:space="preserve">Service </w:t>
      </w:r>
      <w:del w:id="68" w:author="VOO" w:date="2012-09-17T18:43:00Z">
        <w:r>
          <w:rPr>
            <w:lang w:val="fr-BE"/>
          </w:rPr>
          <w:delText>d’Accès à la Plateforme de Télévision Numérique</w:delText>
        </w:r>
      </w:del>
      <w:ins w:id="69" w:author="VOO" w:date="2012-09-17T18:43:00Z">
        <w:r w:rsidR="00202CEF" w:rsidRPr="00202CEF">
          <w:rPr>
            <w:lang w:val="fr-BE"/>
          </w:rPr>
          <w:t>de Revente de l’Offre Analogique</w:t>
        </w:r>
      </w:ins>
      <w:r w:rsidR="00202CEF" w:rsidRPr="00202CEF">
        <w:rPr>
          <w:lang w:val="fr-BE"/>
        </w:rPr>
        <w:t xml:space="preserve"> </w:t>
      </w:r>
      <w:r w:rsidRPr="00202CEF">
        <w:rPr>
          <w:lang w:val="fr-BE"/>
        </w:rPr>
        <w:t>aura nécessairement pour conséquence d’interrompre le</w:t>
      </w:r>
      <w:r w:rsidR="00202CEF" w:rsidRPr="00202CEF">
        <w:rPr>
          <w:lang w:val="fr-BE"/>
        </w:rPr>
        <w:t xml:space="preserve"> Service </w:t>
      </w:r>
      <w:del w:id="70" w:author="VOO" w:date="2012-09-17T18:43:00Z">
        <w:r>
          <w:rPr>
            <w:lang w:val="fr-BE"/>
          </w:rPr>
          <w:delText>de Revente de l’Offre Analogique</w:delText>
        </w:r>
      </w:del>
      <w:ins w:id="71" w:author="VOO" w:date="2012-09-17T18:43:00Z">
        <w:r w:rsidR="00202CEF" w:rsidRPr="00202CEF">
          <w:rPr>
            <w:lang w:val="fr-BE"/>
          </w:rPr>
          <w:t>d’Accès à la Plateforme de Télévision Numérique</w:t>
        </w:r>
      </w:ins>
      <w:r w:rsidR="0034063C" w:rsidRPr="00202CEF">
        <w:rPr>
          <w:lang w:val="fr-BE"/>
        </w:rPr>
        <w:t>.</w:t>
      </w:r>
    </w:p>
    <w:p w:rsidR="00F27258" w:rsidRPr="00925EBE" w:rsidRDefault="00F27258">
      <w:pPr>
        <w:rPr>
          <w:lang w:val="fr-BE"/>
        </w:rPr>
      </w:pPr>
    </w:p>
    <w:p w:rsidR="00F27258" w:rsidRPr="00925EBE" w:rsidRDefault="00064304">
      <w:pPr>
        <w:pStyle w:val="Titre3"/>
        <w:rPr>
          <w:lang w:val="fr-BE"/>
        </w:rPr>
      </w:pPr>
      <w:bookmarkStart w:id="72" w:name="_Toc315161752"/>
      <w:bookmarkStart w:id="73" w:name="_Toc338252042"/>
      <w:r w:rsidRPr="00925EBE">
        <w:rPr>
          <w:lang w:val="fr-BE"/>
        </w:rPr>
        <w:t>CAS</w:t>
      </w:r>
      <w:bookmarkEnd w:id="72"/>
      <w:bookmarkEnd w:id="73"/>
    </w:p>
    <w:p w:rsidR="00F27258" w:rsidRPr="00925EBE" w:rsidRDefault="00064304">
      <w:pPr>
        <w:rPr>
          <w:lang w:val="fr-BE"/>
        </w:rPr>
      </w:pPr>
      <w:r w:rsidRPr="00925EBE">
        <w:rPr>
          <w:lang w:val="fr-BE"/>
        </w:rPr>
        <w:t>L’accès à la plateforme de télévision numérique s’effectue via un CAS dédié « wholesale », choisi librement par TECTEO et géré et exploité par TECTEO (sans préjudice du droit pour TECTEO de faire appel à un tiers à cet effet).</w:t>
      </w:r>
    </w:p>
    <w:p w:rsidR="00F27258" w:rsidRPr="00925EBE" w:rsidRDefault="00064304">
      <w:pPr>
        <w:rPr>
          <w:lang w:val="fr-BE"/>
        </w:rPr>
      </w:pPr>
      <w:r w:rsidRPr="00925EBE">
        <w:rPr>
          <w:lang w:val="fr-BE"/>
        </w:rPr>
        <w:t>Le Bénéficiaire gère ses Clients Finals via son propre ‘Subscriber Management System’ (SMS) et s’interface sur le CAS « wholesale », via une connexion sécurisée, pour l’envoi des droits sur ses propres cartes d’accès.</w:t>
      </w:r>
    </w:p>
    <w:p w:rsidR="00F27258" w:rsidRPr="00925EBE" w:rsidRDefault="00F27258">
      <w:pPr>
        <w:rPr>
          <w:u w:val="single"/>
          <w:lang w:val="fr-BE"/>
        </w:rPr>
      </w:pPr>
    </w:p>
    <w:p w:rsidR="00F27258" w:rsidRPr="00925EBE" w:rsidRDefault="00064304">
      <w:pPr>
        <w:rPr>
          <w:u w:val="single"/>
          <w:lang w:val="fr-BE"/>
        </w:rPr>
      </w:pPr>
      <w:r w:rsidRPr="00925EBE">
        <w:rPr>
          <w:u w:val="single"/>
          <w:lang w:val="fr-BE"/>
        </w:rPr>
        <w:t>Solution CAS Tecteo</w:t>
      </w:r>
    </w:p>
    <w:p w:rsidR="00F27258" w:rsidRPr="00925EBE" w:rsidRDefault="00064304">
      <w:pPr>
        <w:jc w:val="center"/>
        <w:rPr>
          <w:lang w:val="fr-BE"/>
        </w:rPr>
      </w:pPr>
      <w:r w:rsidRPr="00925EBE">
        <w:rPr>
          <w:noProof/>
          <w:lang w:val="fr-BE" w:eastAsia="fr-BE"/>
        </w:rPr>
        <w:drawing>
          <wp:inline distT="0" distB="0" distL="0" distR="0">
            <wp:extent cx="3086100" cy="2314575"/>
            <wp:effectExtent l="19050" t="0" r="0" b="0"/>
            <wp:docPr id="2" name="Image 1" descr="C:\Documents and Settings\fvandermeulen\Local Settings\Temporary Internet Files\Content.Word\C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fvandermeulen\Local Settings\Temporary Internet Files\Content.Word\CAS.JPG"/>
                    <pic:cNvPicPr>
                      <a:picLocks noChangeAspect="1" noChangeArrowheads="1"/>
                    </pic:cNvPicPr>
                  </pic:nvPicPr>
                  <pic:blipFill>
                    <a:blip r:embed="rId22"/>
                    <a:srcRect/>
                    <a:stretch>
                      <a:fillRect/>
                    </a:stretch>
                  </pic:blipFill>
                  <pic:spPr bwMode="auto">
                    <a:xfrm>
                      <a:off x="0" y="0"/>
                      <a:ext cx="3090652" cy="2317989"/>
                    </a:xfrm>
                    <a:prstGeom prst="rect">
                      <a:avLst/>
                    </a:prstGeom>
                    <a:noFill/>
                    <a:ln w="9525">
                      <a:noFill/>
                      <a:miter lim="800000"/>
                      <a:headEnd/>
                      <a:tailEnd/>
                    </a:ln>
                  </pic:spPr>
                </pic:pic>
              </a:graphicData>
            </a:graphic>
          </wp:inline>
        </w:drawing>
      </w:r>
    </w:p>
    <w:p w:rsidR="00F27258" w:rsidRPr="00925EBE" w:rsidRDefault="00F27258">
      <w:pPr>
        <w:pStyle w:val="Titre3"/>
        <w:numPr>
          <w:ilvl w:val="0"/>
          <w:numId w:val="0"/>
        </w:numPr>
        <w:ind w:left="284"/>
        <w:rPr>
          <w:lang w:val="fr-BE"/>
        </w:rPr>
      </w:pPr>
      <w:bookmarkStart w:id="74" w:name="_Toc315161753"/>
    </w:p>
    <w:p w:rsidR="00F27258" w:rsidRPr="00925EBE" w:rsidRDefault="00064304">
      <w:pPr>
        <w:pStyle w:val="Titre3"/>
        <w:keepNext/>
        <w:ind w:left="789"/>
        <w:rPr>
          <w:lang w:val="fr-BE"/>
        </w:rPr>
      </w:pPr>
      <w:bookmarkStart w:id="75" w:name="_Toc338252043"/>
      <w:r w:rsidRPr="00925EBE">
        <w:rPr>
          <w:lang w:val="fr-BE"/>
        </w:rPr>
        <w:t>Données EPG</w:t>
      </w:r>
      <w:bookmarkEnd w:id="74"/>
      <w:bookmarkEnd w:id="75"/>
      <w:r w:rsidRPr="00925EBE">
        <w:rPr>
          <w:lang w:val="fr-BE"/>
        </w:rPr>
        <w:t xml:space="preserve"> </w:t>
      </w:r>
    </w:p>
    <w:p w:rsidR="00F27258" w:rsidRPr="00925EBE" w:rsidRDefault="00064304">
      <w:pPr>
        <w:rPr>
          <w:lang w:val="fr-BE"/>
        </w:rPr>
      </w:pPr>
      <w:r w:rsidRPr="00925EBE">
        <w:rPr>
          <w:lang w:val="fr-BE"/>
        </w:rPr>
        <w:t>Le Bénéficiaire doit payer préalablement au fournisseur indiqué par TECTEO sa quote-part dans l’acquisition des données EPG</w:t>
      </w:r>
      <w:ins w:id="76" w:author="Pierre Salmin" w:date="2012-10-12T11:23:00Z">
        <w:r w:rsidR="00D6288F">
          <w:rPr>
            <w:lang w:val="fr-BE"/>
          </w:rPr>
          <w:t xml:space="preserve"> dans le cas où le Bénéficiaire choisit </w:t>
        </w:r>
      </w:ins>
      <w:ins w:id="77" w:author="Pierre Salmin" w:date="2012-10-12T11:25:00Z">
        <w:r w:rsidR="00D6288F">
          <w:rPr>
            <w:lang w:val="fr-BE"/>
          </w:rPr>
          <w:t>de fournir</w:t>
        </w:r>
      </w:ins>
      <w:ins w:id="78" w:author="Pierre Salmin" w:date="2012-10-12T11:23:00Z">
        <w:r w:rsidR="00D6288F">
          <w:rPr>
            <w:lang w:val="fr-BE"/>
          </w:rPr>
          <w:t xml:space="preserve"> l</w:t>
        </w:r>
      </w:ins>
      <w:ins w:id="79" w:author="Pierre Salmin" w:date="2012-10-12T11:26:00Z">
        <w:r w:rsidR="00D6288F">
          <w:rPr>
            <w:lang w:val="fr-BE"/>
          </w:rPr>
          <w:t xml:space="preserve">e même </w:t>
        </w:r>
      </w:ins>
      <w:ins w:id="80" w:author="Pierre Salmin" w:date="2012-10-12T11:23:00Z">
        <w:r w:rsidR="00D6288F">
          <w:rPr>
            <w:lang w:val="fr-BE"/>
          </w:rPr>
          <w:t xml:space="preserve">EPG </w:t>
        </w:r>
      </w:ins>
      <w:ins w:id="81" w:author="Pierre Salmin" w:date="2012-10-12T11:26:00Z">
        <w:r w:rsidR="00D6288F">
          <w:rPr>
            <w:lang w:val="fr-BE"/>
          </w:rPr>
          <w:t xml:space="preserve">que </w:t>
        </w:r>
      </w:ins>
      <w:ins w:id="82" w:author="Pierre Salmin" w:date="2012-10-12T11:24:00Z">
        <w:r w:rsidR="00D6288F">
          <w:rPr>
            <w:lang w:val="fr-BE"/>
          </w:rPr>
          <w:lastRenderedPageBreak/>
          <w:t>TECTEO</w:t>
        </w:r>
      </w:ins>
      <w:r w:rsidRPr="00925EBE">
        <w:rPr>
          <w:lang w:val="fr-BE"/>
        </w:rPr>
        <w:t xml:space="preserve">. </w:t>
      </w:r>
    </w:p>
    <w:p w:rsidR="00F27258" w:rsidRPr="00925EBE" w:rsidRDefault="00064304">
      <w:pPr>
        <w:rPr>
          <w:lang w:val="fr-BE"/>
        </w:rPr>
      </w:pPr>
      <w:r w:rsidRPr="00925EBE">
        <w:rPr>
          <w:lang w:val="fr-BE"/>
        </w:rPr>
        <w:t xml:space="preserve">Dans le cas d’une chaîne numérique reprise dans l’Offre Numérique, TECTEO diffuse des données EPG pour une période de deux jours au format standardisé « EIT » de la norme « DVB-C » détaillé en annexe. </w:t>
      </w:r>
    </w:p>
    <w:p w:rsidR="00F27258" w:rsidRPr="00925EBE" w:rsidRDefault="00D6288F">
      <w:pPr>
        <w:rPr>
          <w:lang w:val="fr-BE"/>
        </w:rPr>
      </w:pPr>
      <w:bookmarkStart w:id="83" w:name="_Toc315161754"/>
      <w:ins w:id="84" w:author="Pierre Salmin" w:date="2012-10-12T11:24:00Z">
        <w:r>
          <w:rPr>
            <w:lang w:val="fr-BE"/>
          </w:rPr>
          <w:t xml:space="preserve">Dans le cas où le Bénéficiaire choisit de diffuser son propre EPG, le Bénéficaire peut choisir son propre fournisseur </w:t>
        </w:r>
      </w:ins>
      <w:ins w:id="85" w:author="Pierre Salmin" w:date="2012-10-12T11:25:00Z">
        <w:r>
          <w:rPr>
            <w:lang w:val="fr-BE"/>
          </w:rPr>
          <w:t>et établir un moyen de diffusion différent de celui de TECTEO.</w:t>
        </w:r>
      </w:ins>
    </w:p>
    <w:p w:rsidR="00F27258" w:rsidRPr="00925EBE" w:rsidRDefault="00064304">
      <w:pPr>
        <w:pStyle w:val="Titre3"/>
        <w:rPr>
          <w:rStyle w:val="shorttext"/>
          <w:lang w:val="fr-BE"/>
        </w:rPr>
      </w:pPr>
      <w:bookmarkStart w:id="86" w:name="_Toc338252044"/>
      <w:r w:rsidRPr="00925EBE">
        <w:rPr>
          <w:rStyle w:val="shorttext"/>
          <w:lang w:val="fr-BE"/>
        </w:rPr>
        <w:t>Chaînes numériques</w:t>
      </w:r>
      <w:bookmarkEnd w:id="83"/>
      <w:bookmarkEnd w:id="86"/>
    </w:p>
    <w:p w:rsidR="00F27258" w:rsidRPr="00925EBE" w:rsidRDefault="00064304">
      <w:pPr>
        <w:rPr>
          <w:lang w:val="fr-BE"/>
        </w:rPr>
      </w:pPr>
      <w:r w:rsidRPr="00925EBE">
        <w:rPr>
          <w:lang w:val="fr-BE"/>
        </w:rPr>
        <w:t xml:space="preserve">Le Bénéficiaire a le choix des chaînes numériques qu’il souhaite inclure dans le produit de télévision numérique qu’il offre au Client Final via le Service d’Accès à la Plateforme de Télévision Numérique. </w:t>
      </w:r>
    </w:p>
    <w:p w:rsidR="00F27258" w:rsidRPr="00925EBE" w:rsidRDefault="00064304">
      <w:pPr>
        <w:rPr>
          <w:lang w:val="fr-BE"/>
        </w:rPr>
      </w:pPr>
      <w:r w:rsidRPr="00925EBE">
        <w:rPr>
          <w:lang w:val="fr-BE"/>
        </w:rPr>
        <w:t xml:space="preserve">Cependant, ce choix est dépendant de la faisabilité technique pour TECTEO de livrer les signaux numériques en question. Si la chaîne numérique est disponible dans l’Offre Numérique de TECTEO offerte dans la zone géographique dans laquelle se trouve le Client Final du Bénéficiaire, TECTEO assurera la livraison jusqu’au Client Final du même signal que celui fourni par TECTEO pour son Offre Numérique. </w:t>
      </w:r>
    </w:p>
    <w:p w:rsidR="00316A20" w:rsidRPr="00925EBE" w:rsidRDefault="00316A20">
      <w:pPr>
        <w:rPr>
          <w:lang w:val="fr-BE"/>
        </w:rPr>
      </w:pPr>
      <w:r w:rsidRPr="00925EBE">
        <w:rPr>
          <w:lang w:val="fr-BE"/>
        </w:rPr>
        <w:t xml:space="preserve">Si la chaîne n’est pas comprise dans l’Offre Numérique de TECTEO dans la zone géographique dans laquelle se trouve le Client Final du Bénéficiaire, le Bénéficiaire devra effectuer une demande d’accès spécifique qui sera traitée comme une demande d’accès qui tombe hors </w:t>
      </w:r>
      <w:proofErr w:type="gramStart"/>
      <w:r w:rsidRPr="00925EBE">
        <w:rPr>
          <w:lang w:val="fr-BE"/>
        </w:rPr>
        <w:t>du champs</w:t>
      </w:r>
      <w:proofErr w:type="gramEnd"/>
      <w:r w:rsidRPr="00925EBE">
        <w:rPr>
          <w:lang w:val="fr-BE"/>
        </w:rPr>
        <w:t xml:space="preserve"> de l’offre de référence.  L’examen de cette demande dépendra notamment de la capacité disponible sur le Réseau de TECTEO sur l’ensemble de la zone de couverture de TECTEO, tout en tenant compte de la nécessité pour TECTEO de gérer la capacité disponible sur son réseau en fonction des développements futurs et des demandes à venir des clients de détail et de gros. </w:t>
      </w:r>
    </w:p>
    <w:p w:rsidR="00F27258" w:rsidRPr="00925EBE" w:rsidRDefault="00064304">
      <w:pPr>
        <w:rPr>
          <w:rStyle w:val="shorttext"/>
          <w:lang w:val="fr-BE"/>
        </w:rPr>
      </w:pPr>
      <w:r w:rsidRPr="00925EBE">
        <w:rPr>
          <w:lang w:val="fr-BE"/>
        </w:rPr>
        <w:t xml:space="preserve">TECTEO aura exclusivement la responsabilité de la composition de son Offre Numérique. </w:t>
      </w:r>
      <w:r w:rsidRPr="00925EBE">
        <w:rPr>
          <w:rStyle w:val="shorttext"/>
          <w:lang w:val="fr-BE"/>
        </w:rPr>
        <w:t xml:space="preserve">TECTEO se réserve le droit de revoir et modifier son Offre Numérique à sa propre initiative et à sa propre discrétion, à n’importe quel moment en respectant la procédure d’annonce préalable qui est décrite dans cette Offre de Référence. </w:t>
      </w:r>
    </w:p>
    <w:p w:rsidR="00F27258" w:rsidRPr="00925EBE" w:rsidRDefault="00064304">
      <w:pPr>
        <w:rPr>
          <w:rStyle w:val="shorttext"/>
          <w:lang w:val="fr-BE"/>
        </w:rPr>
      </w:pPr>
      <w:r w:rsidRPr="00925EBE">
        <w:rPr>
          <w:rStyle w:val="shorttext"/>
          <w:lang w:val="fr-BE"/>
        </w:rPr>
        <w:t xml:space="preserve">En cas de suppression par TECTEO de chaînes qui serait utilisée par le Bénéficiaire, TECTEO informera le Bénéficiaire au moins un mois avant la date de notification aux clients finals de TECTEO. </w:t>
      </w:r>
    </w:p>
    <w:p w:rsidR="00F27258" w:rsidRPr="00925EBE" w:rsidRDefault="00064304">
      <w:pPr>
        <w:rPr>
          <w:rStyle w:val="shorttext"/>
          <w:lang w:val="fr-BE"/>
        </w:rPr>
      </w:pPr>
      <w:r w:rsidRPr="00925EBE">
        <w:rPr>
          <w:rStyle w:val="shorttext"/>
          <w:lang w:val="fr-BE"/>
        </w:rPr>
        <w:t xml:space="preserve">Le Bénéficiaire ne pourra pas informer ses Clients Finals de la modification de son offre numérique avant la date de notification par TECTEO à ses propres Clients Finals, qui sera indiquée dans la communication de TECTEO au Bénéficiaire.  </w:t>
      </w:r>
    </w:p>
    <w:p w:rsidR="00F27258" w:rsidRPr="00925EBE" w:rsidRDefault="00064304">
      <w:pPr>
        <w:jc w:val="both"/>
        <w:rPr>
          <w:lang w:val="fr-BE"/>
        </w:rPr>
      </w:pPr>
      <w:r w:rsidRPr="00925EBE">
        <w:rPr>
          <w:rStyle w:val="shorttext"/>
          <w:lang w:val="fr-BE"/>
        </w:rPr>
        <w:t>La « captation » et l’encodage de chaînes numériques, qui sont existantes dans l’Offre Numérique et qui sont reprises dans le Service d’Accès à la Plateforme de Télévision Numérique sont effectués par TECTEO, sans aucune modification par rapport à ce qui se fait par TECTEO pour son Offre Numérique. Si le Bénéficiaire a ajouté des chaînes numériques additionnelles non disponibles dans l’Offre Numérique, l</w:t>
      </w:r>
      <w:r w:rsidRPr="00925EBE">
        <w:rPr>
          <w:lang w:val="fr-BE"/>
        </w:rPr>
        <w:t xml:space="preserve">a « captation » </w:t>
      </w:r>
      <w:r w:rsidRPr="00925EBE">
        <w:rPr>
          <w:rStyle w:val="shorttext"/>
          <w:lang w:val="fr-BE"/>
        </w:rPr>
        <w:t xml:space="preserve">et l’encodage de la chaîne sera fait par TECTEO ou par une entité définie par TECTEO aux conditions spécifiées en annexe. </w:t>
      </w:r>
    </w:p>
    <w:p w:rsidR="00F27258" w:rsidRPr="00925EBE" w:rsidRDefault="00064304">
      <w:pPr>
        <w:pStyle w:val="Titre3"/>
        <w:rPr>
          <w:lang w:val="fr-BE"/>
        </w:rPr>
      </w:pPr>
      <w:bookmarkStart w:id="87" w:name="_Toc338252045"/>
      <w:r w:rsidRPr="00925EBE">
        <w:rPr>
          <w:lang w:val="fr-BE"/>
        </w:rPr>
        <w:t>Droits</w:t>
      </w:r>
      <w:bookmarkEnd w:id="87"/>
    </w:p>
    <w:p w:rsidR="00F27258" w:rsidRPr="00925EBE" w:rsidRDefault="00064304">
      <w:pPr>
        <w:rPr>
          <w:rStyle w:val="shorttext"/>
          <w:lang w:val="fr-BE"/>
        </w:rPr>
      </w:pPr>
      <w:r w:rsidRPr="00925EBE">
        <w:rPr>
          <w:lang w:val="fr-BE"/>
        </w:rPr>
        <w:lastRenderedPageBreak/>
        <w:t xml:space="preserve">Le Service d’Accès à la Plateforme de Télévision Numérique ne comprend pas les Droits </w:t>
      </w:r>
      <w:r w:rsidRPr="00925EBE">
        <w:rPr>
          <w:rStyle w:val="shorttext"/>
          <w:lang w:val="fr-BE"/>
        </w:rPr>
        <w:t>qui sont requis pour obtenir l’autorisation de donner accès au Client Final au contenu des chaînes de télévision numérique.</w:t>
      </w:r>
    </w:p>
    <w:p w:rsidR="00F27258" w:rsidRPr="00925EBE" w:rsidRDefault="00064304">
      <w:pPr>
        <w:rPr>
          <w:rStyle w:val="shorttext"/>
          <w:lang w:val="fr-BE"/>
        </w:rPr>
      </w:pPr>
      <w:r w:rsidRPr="00925EBE">
        <w:rPr>
          <w:rStyle w:val="shorttext"/>
          <w:lang w:val="fr-BE"/>
        </w:rPr>
        <w:t xml:space="preserve">Le Bénéficiaire a l’obligation d’acquérir, à sa propre initiative et à ses propres frais, tous les </w:t>
      </w:r>
      <w:r w:rsidRPr="00925EBE">
        <w:rPr>
          <w:lang w:val="fr-BE"/>
        </w:rPr>
        <w:t xml:space="preserve">Droits </w:t>
      </w:r>
      <w:r w:rsidRPr="00925EBE">
        <w:rPr>
          <w:rStyle w:val="shorttext"/>
          <w:lang w:val="fr-BE"/>
        </w:rPr>
        <w:t xml:space="preserve">liés aux différentes chaînes comprises dans le produit numérique qu’il offre dans la zone géographique concernée. </w:t>
      </w:r>
    </w:p>
    <w:p w:rsidR="00F27258" w:rsidRPr="00925EBE" w:rsidRDefault="00064304">
      <w:pPr>
        <w:rPr>
          <w:rStyle w:val="shorttext"/>
          <w:lang w:val="fr-BE"/>
        </w:rPr>
      </w:pPr>
      <w:r w:rsidRPr="00925EBE">
        <w:rPr>
          <w:rStyle w:val="shorttext"/>
          <w:lang w:val="fr-BE"/>
        </w:rPr>
        <w:t>Le Bénéficiaire prendra toutes les mesures nécessaires pour assurer que ses Clients Finals respectent les restrictions et obligations liées aux Droits.</w:t>
      </w:r>
    </w:p>
    <w:p w:rsidR="00F27258" w:rsidRPr="00925EBE" w:rsidRDefault="003701A3" w:rsidP="003701A3">
      <w:pPr>
        <w:rPr>
          <w:rStyle w:val="shorttext"/>
          <w:lang w:val="fr-BE"/>
        </w:rPr>
      </w:pPr>
      <w:r w:rsidRPr="00925EBE">
        <w:rPr>
          <w:color w:val="000000" w:themeColor="text1"/>
          <w:rPrChange w:id="88" w:author="VOO" w:date="2012-09-17T18:43:00Z">
            <w:rPr>
              <w:rStyle w:val="shorttext"/>
              <w:b/>
              <w:lang w:val="fr-BE"/>
            </w:rPr>
          </w:rPrChange>
        </w:rPr>
        <w:t xml:space="preserve">Le </w:t>
      </w:r>
      <w:ins w:id="89" w:author="VOO" w:date="2012-09-17T18:43:00Z">
        <w:r w:rsidRPr="00925EBE">
          <w:rPr>
            <w:rFonts w:eastAsia="Times New Roman"/>
            <w:color w:val="000000" w:themeColor="text1"/>
            <w:lang w:val="fr-BE"/>
          </w:rPr>
          <w:t xml:space="preserve">Service </w:t>
        </w:r>
        <w:r w:rsidRPr="00925EBE">
          <w:rPr>
            <w:rStyle w:val="shorttext"/>
            <w:lang w:val="fr-BE"/>
          </w:rPr>
          <w:t>d’Accès à la Plateforme de Télévision Numérique</w:t>
        </w:r>
        <w:r w:rsidRPr="00925EBE">
          <w:rPr>
            <w:rFonts w:eastAsia="Times New Roman"/>
            <w:color w:val="000000" w:themeColor="text1"/>
            <w:lang w:val="fr-BE"/>
          </w:rPr>
          <w:t xml:space="preserve"> ne pourra être fourni qu</w:t>
        </w:r>
        <w:proofErr w:type="gramStart"/>
        <w:r w:rsidRPr="00925EBE">
          <w:rPr>
            <w:rFonts w:eastAsia="Times New Roman"/>
            <w:color w:val="000000" w:themeColor="text1"/>
            <w:lang w:val="fr-BE"/>
          </w:rPr>
          <w:t>’</w:t>
        </w:r>
        <w:proofErr w:type="gramEnd"/>
        <w:r w:rsidRPr="00925EBE">
          <w:rPr>
            <w:rFonts w:eastAsia="Times New Roman"/>
            <w:color w:val="000000" w:themeColor="text1"/>
            <w:lang w:val="fr-BE"/>
          </w:rPr>
          <w:t xml:space="preserve">après la présentation par le </w:t>
        </w:r>
      </w:ins>
      <w:r w:rsidRPr="00925EBE">
        <w:rPr>
          <w:color w:val="000000" w:themeColor="text1"/>
          <w:rPrChange w:id="90" w:author="VOO" w:date="2012-09-17T18:43:00Z">
            <w:rPr>
              <w:rStyle w:val="shorttext"/>
              <w:b/>
              <w:lang w:val="fr-BE"/>
            </w:rPr>
          </w:rPrChange>
        </w:rPr>
        <w:t xml:space="preserve">Bénéficiaire </w:t>
      </w:r>
      <w:del w:id="91" w:author="VOO" w:date="2012-09-17T18:43:00Z">
        <w:r w:rsidR="00064304">
          <w:rPr>
            <w:rStyle w:val="shorttext"/>
            <w:lang w:val="fr-BE"/>
          </w:rPr>
          <w:delText xml:space="preserve">présentera </w:delText>
        </w:r>
      </w:del>
      <w:r w:rsidRPr="00925EBE">
        <w:rPr>
          <w:color w:val="000000" w:themeColor="text1"/>
          <w:rPrChange w:id="92" w:author="VOO" w:date="2012-09-17T18:43:00Z">
            <w:rPr>
              <w:rStyle w:val="shorttext"/>
              <w:b/>
              <w:lang w:val="fr-BE"/>
            </w:rPr>
          </w:rPrChange>
        </w:rPr>
        <w:t>à TECTEO</w:t>
      </w:r>
      <w:r w:rsidR="00A1268D">
        <w:rPr>
          <w:rStyle w:val="shorttext"/>
          <w:lang w:val="fr-BE"/>
        </w:rPr>
        <w:t xml:space="preserve"> </w:t>
      </w:r>
      <w:del w:id="93" w:author="VOO" w:date="2012-09-17T18:43:00Z">
        <w:r w:rsidR="00064304">
          <w:rPr>
            <w:rStyle w:val="shorttext"/>
            <w:lang w:val="fr-BE"/>
          </w:rPr>
          <w:delText>les</w:delText>
        </w:r>
      </w:del>
      <w:ins w:id="94" w:author="VOO" w:date="2012-09-17T18:43:00Z">
        <w:r w:rsidRPr="00925EBE">
          <w:rPr>
            <w:rStyle w:val="shorttext"/>
            <w:lang w:val="fr-BE"/>
          </w:rPr>
          <w:t xml:space="preserve"> d</w:t>
        </w:r>
        <w:r w:rsidR="00064304" w:rsidRPr="00925EBE">
          <w:rPr>
            <w:rStyle w:val="shorttext"/>
            <w:lang w:val="fr-BE"/>
          </w:rPr>
          <w:t>es</w:t>
        </w:r>
      </w:ins>
      <w:r w:rsidR="00064304" w:rsidRPr="00925EBE">
        <w:rPr>
          <w:rStyle w:val="shorttext"/>
          <w:lang w:val="fr-BE"/>
        </w:rPr>
        <w:t xml:space="preserve"> preuves d’obtention de tous les Droits requis</w:t>
      </w:r>
      <w:del w:id="95" w:author="VOO" w:date="2012-09-17T18:43:00Z">
        <w:r w:rsidR="00064304">
          <w:rPr>
            <w:rStyle w:val="shorttext"/>
            <w:lang w:val="fr-BE"/>
          </w:rPr>
          <w:delText xml:space="preserve"> avec sa demande de Service de Revente de l’Offre Analogique.</w:delText>
        </w:r>
      </w:del>
      <w:ins w:id="96" w:author="VOO" w:date="2012-09-17T18:43:00Z">
        <w:r w:rsidR="00064304" w:rsidRPr="00925EBE">
          <w:rPr>
            <w:rStyle w:val="shorttext"/>
            <w:lang w:val="fr-BE"/>
          </w:rPr>
          <w:t>.</w:t>
        </w:r>
      </w:ins>
      <w:r w:rsidR="00064304" w:rsidRPr="00925EBE">
        <w:rPr>
          <w:rStyle w:val="shorttext"/>
          <w:lang w:val="fr-BE"/>
        </w:rPr>
        <w:t xml:space="preserve"> TECTEO décline cependant toute responsabilité pour toute violation des Droits par le Bénéficiaire ou ses Clients Finals.  </w:t>
      </w:r>
    </w:p>
    <w:p w:rsidR="00F27258" w:rsidRPr="00925EBE" w:rsidRDefault="00064304">
      <w:pPr>
        <w:rPr>
          <w:rStyle w:val="shorttext"/>
          <w:lang w:val="fr-BE"/>
        </w:rPr>
      </w:pPr>
      <w:r w:rsidRPr="00925EBE">
        <w:rPr>
          <w:rStyle w:val="shorttext"/>
          <w:lang w:val="fr-BE"/>
        </w:rPr>
        <w:t xml:space="preserve">L‘absence d’intérêt du Bénéficiaire pour une chaîne ou la non-acquisition par le Bénéficiaire des Droits requis ne peut empêcher TECTEO de diffuser la chaîne en question dans l’Offre Numérique. Le Service d’Accès à la Plateforme de Télévision Numérique ne comprendra pas les chaînes pour lesquels le Bénéficiaire n’aurait pas les Droits. </w:t>
      </w:r>
    </w:p>
    <w:p w:rsidR="00F27258" w:rsidRPr="00925EBE" w:rsidRDefault="00F27258">
      <w:pPr>
        <w:rPr>
          <w:lang w:val="fr-BE"/>
        </w:rPr>
      </w:pPr>
    </w:p>
    <w:p w:rsidR="00F27258" w:rsidRPr="00925EBE" w:rsidRDefault="00064304">
      <w:pPr>
        <w:pStyle w:val="Titre3"/>
        <w:rPr>
          <w:rStyle w:val="shorttext"/>
          <w:lang w:val="fr-BE"/>
        </w:rPr>
      </w:pPr>
      <w:bookmarkStart w:id="97" w:name="_Toc315161756"/>
      <w:bookmarkStart w:id="98" w:name="_Toc338252046"/>
      <w:r w:rsidRPr="00925EBE">
        <w:rPr>
          <w:rStyle w:val="shorttext"/>
          <w:lang w:val="fr-BE"/>
        </w:rPr>
        <w:t>Installation Intérieure</w:t>
      </w:r>
      <w:bookmarkEnd w:id="97"/>
      <w:bookmarkEnd w:id="98"/>
    </w:p>
    <w:p w:rsidR="00F27258" w:rsidRPr="00925EBE" w:rsidRDefault="00064304">
      <w:pPr>
        <w:rPr>
          <w:lang w:val="fr-BE"/>
        </w:rPr>
      </w:pPr>
      <w:r w:rsidRPr="00925EBE">
        <w:rPr>
          <w:lang w:val="fr-BE"/>
        </w:rPr>
        <w:t xml:space="preserve">Tout aspect d’installation, maintenance et réparation lié à l’Installation Intérieure relève de  la responsabilité du Bénéficiaire et ce, à partir du Point de Connexion Tous les frais relatifs à l’Installation Intérieure seront entièrement à charge du Bénéficiaire.  </w:t>
      </w:r>
    </w:p>
    <w:p w:rsidR="00F27258" w:rsidRPr="00925EBE" w:rsidRDefault="00064304">
      <w:pPr>
        <w:rPr>
          <w:lang w:val="fr-BE"/>
        </w:rPr>
      </w:pPr>
      <w:r w:rsidRPr="00925EBE">
        <w:rPr>
          <w:lang w:val="fr-BE"/>
        </w:rPr>
        <w:t xml:space="preserve">Afin de bénéficier d’un signal de qualité et afin d’éviter un impact négatif sur le Réseau de TECTEO, le Bénéficiaire doit s’assurer que l’installation, les équipements et les matériaux utilisés par lui ou par le Client Final sont conformes aux spécifications techniques décrites en annexe de cette Offre de Référence. </w:t>
      </w:r>
    </w:p>
    <w:p w:rsidR="00F27258" w:rsidRPr="00925EBE" w:rsidRDefault="00064304">
      <w:pPr>
        <w:rPr>
          <w:lang w:val="fr-BE"/>
        </w:rPr>
      </w:pPr>
      <w:r w:rsidRPr="00925EBE">
        <w:rPr>
          <w:lang w:val="fr-BE"/>
        </w:rPr>
        <w:t>Le(s) Décodeur(s) utilisé(s) et les techniciens qui exécutent les actions d’installation, de maintenance et de réparation de l’Installation Intérieure doivent être certifiés par TECTEO sur la base de la procédure de certification décrite en annexe de cette Offre de référence.</w:t>
      </w:r>
    </w:p>
    <w:p w:rsidR="00F27258" w:rsidRPr="00925EBE" w:rsidRDefault="00064304">
      <w:pPr>
        <w:rPr>
          <w:lang w:val="fr-BE"/>
        </w:rPr>
      </w:pPr>
      <w:r w:rsidRPr="00925EBE">
        <w:rPr>
          <w:lang w:val="fr-BE"/>
        </w:rPr>
        <w:t>Le câble intérieur doit répondre aux critères de qualité décrits en annexe de cette Offre de Référence.</w:t>
      </w:r>
    </w:p>
    <w:p w:rsidR="00F27258" w:rsidRPr="00925EBE" w:rsidRDefault="00F27258">
      <w:pPr>
        <w:rPr>
          <w:lang w:val="fr-BE"/>
        </w:rPr>
      </w:pPr>
    </w:p>
    <w:p w:rsidR="00F27258" w:rsidRPr="00925EBE" w:rsidRDefault="00064304">
      <w:pPr>
        <w:pStyle w:val="Titre3"/>
        <w:rPr>
          <w:rStyle w:val="shorttext"/>
          <w:lang w:val="fr-BE"/>
        </w:rPr>
      </w:pPr>
      <w:bookmarkStart w:id="99" w:name="_Toc315161757"/>
      <w:bookmarkStart w:id="100" w:name="_Toc338252047"/>
      <w:r w:rsidRPr="00925EBE">
        <w:rPr>
          <w:rStyle w:val="shorttext"/>
          <w:lang w:val="fr-BE"/>
        </w:rPr>
        <w:t>Accès VOD</w:t>
      </w:r>
      <w:bookmarkEnd w:id="99"/>
      <w:bookmarkEnd w:id="100"/>
      <w:r w:rsidRPr="00925EBE">
        <w:rPr>
          <w:rStyle w:val="shorttext"/>
          <w:lang w:val="fr-BE"/>
        </w:rPr>
        <w:t xml:space="preserve"> </w:t>
      </w:r>
    </w:p>
    <w:p w:rsidR="00F27258" w:rsidRPr="00925EBE" w:rsidRDefault="00F27258">
      <w:pPr>
        <w:rPr>
          <w:lang w:val="fr-BE"/>
        </w:rPr>
      </w:pPr>
    </w:p>
    <w:p w:rsidR="00F27258" w:rsidRPr="00925EBE" w:rsidRDefault="00064304">
      <w:pPr>
        <w:rPr>
          <w:lang w:val="fr-BE"/>
        </w:rPr>
      </w:pPr>
      <w:r w:rsidRPr="00925EBE">
        <w:rPr>
          <w:lang w:val="fr-BE"/>
        </w:rPr>
        <w:t>Dans le cadre de cette Offre de Référence, TECTEO donne la possibilité au Bénéficiaire d’offrir à ses Clients Finals des services VOD en tant que complément à une offre de télévision numérique linéaire basée sur le Service d’Accès à la Plateforme de Télévision Numérique.</w:t>
      </w:r>
    </w:p>
    <w:p w:rsidR="00F27258" w:rsidRPr="00925EBE" w:rsidRDefault="00064304">
      <w:pPr>
        <w:rPr>
          <w:lang w:val="fr-BE"/>
        </w:rPr>
      </w:pPr>
      <w:r w:rsidRPr="00925EBE">
        <w:rPr>
          <w:lang w:val="fr-BE"/>
        </w:rPr>
        <w:t>L’Accès VOD est un service accessoire du Service d’Accès à la Plateforme de Télévision Numérique et ne pourra pas être livré séparément.</w:t>
      </w:r>
    </w:p>
    <w:p w:rsidR="00F27258" w:rsidRPr="00925EBE" w:rsidRDefault="00064304">
      <w:pPr>
        <w:rPr>
          <w:lang w:val="fr-BE"/>
        </w:rPr>
      </w:pPr>
      <w:r w:rsidRPr="00925EBE">
        <w:rPr>
          <w:lang w:val="fr-BE"/>
        </w:rPr>
        <w:lastRenderedPageBreak/>
        <w:t>L’Accès VOD ne pourra être utilisé que pour la fourniture de contenus de télévision non-linéaires (films, émissions de télévision, séries, documentaires etc.), à l’exclusion de toute autre service interactif (jeux vidéo, musique, accès Internet, chat etc.).</w:t>
      </w:r>
    </w:p>
    <w:p w:rsidR="00F27258" w:rsidRPr="00925EBE" w:rsidRDefault="00064304">
      <w:pPr>
        <w:rPr>
          <w:lang w:val="fr-BE"/>
        </w:rPr>
      </w:pPr>
      <w:r w:rsidRPr="00925EBE">
        <w:rPr>
          <w:lang w:val="fr-BE"/>
        </w:rPr>
        <w:t xml:space="preserve">L’Accès VOD est </w:t>
      </w:r>
      <w:r w:rsidR="0034063C" w:rsidRPr="00925EBE">
        <w:rPr>
          <w:lang w:val="fr-BE"/>
        </w:rPr>
        <w:t xml:space="preserve">soumis à </w:t>
      </w:r>
      <w:r w:rsidRPr="00925EBE">
        <w:rPr>
          <w:lang w:val="fr-BE"/>
        </w:rPr>
        <w:t>toute réserve de sa faisabilité technique</w:t>
      </w:r>
      <w:r w:rsidR="00C51021" w:rsidRPr="00925EBE">
        <w:rPr>
          <w:lang w:val="fr-BE"/>
        </w:rPr>
        <w:t xml:space="preserve"> et du caractère raisonnable de la demande d’accès</w:t>
      </w:r>
      <w:r w:rsidR="0034063C" w:rsidRPr="00925EBE">
        <w:rPr>
          <w:lang w:val="fr-BE"/>
        </w:rPr>
        <w:t>.</w:t>
      </w:r>
      <w:r w:rsidR="00A14399" w:rsidRPr="00925EBE">
        <w:rPr>
          <w:lang w:val="fr-BE"/>
        </w:rPr>
        <w:t xml:space="preserve"> L’Accès VOD n’est disponible aux Bénéficiaires que dans la mesure où TECTEO fournit elle-même des services VOD à ses propres clients finals dans la zone géographique concernée.</w:t>
      </w:r>
    </w:p>
    <w:p w:rsidR="00F27258" w:rsidRPr="00925EBE" w:rsidRDefault="00064304">
      <w:pPr>
        <w:rPr>
          <w:lang w:val="fr-BE"/>
        </w:rPr>
      </w:pPr>
      <w:r w:rsidRPr="00925EBE">
        <w:rPr>
          <w:lang w:val="fr-BE"/>
        </w:rPr>
        <w:t>Pour ce faire, TECTEO permet l’accès partagé à ses ressources QAM qui sont actuellement utilisées pour faire du « streaming » en format « DVB-C » du contenu VOD de TECTEO à travers le Réseau de TECTEO. Le Bénéficiaire initie le « streaming » de son propre contenu VOD pour qu’il soit délivré aux Décodeurs de ses Clients Finals.</w:t>
      </w:r>
    </w:p>
    <w:p w:rsidR="00F27258" w:rsidRPr="00925EBE" w:rsidRDefault="00064304">
      <w:pPr>
        <w:rPr>
          <w:lang w:val="fr-BE"/>
        </w:rPr>
      </w:pPr>
      <w:r w:rsidRPr="00925EBE">
        <w:rPr>
          <w:lang w:val="fr-BE"/>
        </w:rPr>
        <w:t xml:space="preserve">Cet usage partagé des ressources QAM nécessite la mise en place d’un système central de gestion des ressources QAM. Ce système central sera géré par TECTEO et sera installé au même endroit que la plate-forme VOD actuelle de TECTEO. </w:t>
      </w:r>
    </w:p>
    <w:p w:rsidR="00F27258" w:rsidRPr="00925EBE" w:rsidRDefault="00064304">
      <w:pPr>
        <w:rPr>
          <w:lang w:val="fr-BE"/>
        </w:rPr>
      </w:pPr>
      <w:r w:rsidRPr="00925EBE">
        <w:rPr>
          <w:lang w:val="fr-BE"/>
        </w:rPr>
        <w:t>Le système central de gestion définit l’allocation des ressources QAM, et est aussi responsable de la sélection du « streamer » VOD du Bénéficiaire le plus approprié pour traiter le contenu VOD. Par conséquent, une interface avec la plate-forme de distribution de contenu VOD du Bénéficiaire est requise.</w:t>
      </w:r>
    </w:p>
    <w:p w:rsidR="00F27258" w:rsidRPr="00925EBE" w:rsidRDefault="00064304">
      <w:pPr>
        <w:rPr>
          <w:lang w:val="fr-BE"/>
        </w:rPr>
      </w:pPr>
      <w:r w:rsidRPr="00925EBE">
        <w:rPr>
          <w:lang w:val="fr-BE"/>
        </w:rPr>
        <w:t>Le Bénéficiaire est responsable de la mise à disposition de son propre contenu VOD. Le Bénéficiaire prévoit son propre back-office VOD qui sera, entre autres, responsable de la gestion du contenu VOD, la gestion du catalogue VOD et la gestion des transactions de ses actifs VOD.</w:t>
      </w:r>
    </w:p>
    <w:p w:rsidR="00F27258" w:rsidRPr="00925EBE" w:rsidRDefault="00064304">
      <w:pPr>
        <w:rPr>
          <w:lang w:val="fr-BE"/>
        </w:rPr>
      </w:pPr>
      <w:r w:rsidRPr="00925EBE">
        <w:rPr>
          <w:lang w:val="fr-BE"/>
        </w:rPr>
        <w:t>Le Bénéficiaire doit s'assurer que son Décodeur soit intégré dans sa plate-forme de distribution de contenu VOD et dans son back-office VOD.  TECTEO ne sera aucunement responsable pour cette intégration et l’ensemble des frais seront à charge du Bénéficiaire.</w:t>
      </w:r>
    </w:p>
    <w:p w:rsidR="00F27258" w:rsidRPr="00925EBE" w:rsidRDefault="00064304">
      <w:pPr>
        <w:rPr>
          <w:lang w:val="fr-BE"/>
        </w:rPr>
      </w:pPr>
      <w:r w:rsidRPr="00925EBE">
        <w:rPr>
          <w:lang w:val="fr-BE"/>
        </w:rPr>
        <w:t>Les « streamers » VOD sont des équipements qui génèrent une bande passante importante en output vers les modulateurs QAM. Par conséquent, les « streamers » VOD du Bénéficiaire doivent être connectés directement à la totalité des points d’interconnexion, définis en annexe, où sont localisés les « Streamers » utilisés par TECTEO.</w:t>
      </w:r>
    </w:p>
    <w:p w:rsidR="00F27258" w:rsidRPr="00925EBE" w:rsidRDefault="00064304">
      <w:pPr>
        <w:rPr>
          <w:lang w:val="fr-BE"/>
        </w:rPr>
      </w:pPr>
      <w:r w:rsidRPr="00925EBE">
        <w:rPr>
          <w:lang w:val="fr-BE"/>
        </w:rPr>
        <w:t>Le cryptage VOD est effectué par la solution CAS qui doit être mise en place dans le cadre du Service d’Accès à la Plateforme de Télévision Numérique.  Une adaptation des équipements « RF Gateway » doit être réalisée afin d’ajouter un système « Resource Manager » et afin de permettre le partage des « RF Gateway » entre les « Streamers » de TECTEO et les «Streamers » du Bénéficiaire</w:t>
      </w:r>
    </w:p>
    <w:p w:rsidR="00316A20" w:rsidRPr="00925EBE" w:rsidRDefault="00316A20" w:rsidP="00316A20">
      <w:pPr>
        <w:rPr>
          <w:lang w:val="fr-BE"/>
        </w:rPr>
      </w:pPr>
      <w:r w:rsidRPr="00925EBE">
        <w:rPr>
          <w:lang w:val="fr-BE"/>
        </w:rPr>
        <w:t>Si le Bénéficiaire souhaite utiliser la voie de retour IP basée sur le Service de Revente d’Accès Haut Débit pour une application d’interactivité dans le cadre de la télévision numérique, cela nécessite la configuration par TECTEO d’un « service flow » spécifique supplémentaire sur le Réseau, dont le coût sera à charge du Bénéficiaire.</w:t>
      </w:r>
    </w:p>
    <w:p w:rsidR="00F27258" w:rsidRPr="00925EBE" w:rsidRDefault="00F27258">
      <w:pPr>
        <w:rPr>
          <w:lang w:val="fr-BE"/>
        </w:rPr>
      </w:pPr>
    </w:p>
    <w:p w:rsidR="00F27258" w:rsidRPr="00925EBE" w:rsidRDefault="00064304">
      <w:pPr>
        <w:keepNext/>
        <w:rPr>
          <w:u w:val="single"/>
          <w:lang w:val="fr-BE"/>
        </w:rPr>
      </w:pPr>
      <w:r w:rsidRPr="00925EBE">
        <w:rPr>
          <w:u w:val="single"/>
          <w:lang w:val="fr-BE"/>
        </w:rPr>
        <w:lastRenderedPageBreak/>
        <w:t>VOD offert par TECTEO</w:t>
      </w:r>
    </w:p>
    <w:p w:rsidR="00F27258" w:rsidRPr="00925EBE" w:rsidRDefault="00064304">
      <w:pPr>
        <w:jc w:val="center"/>
        <w:rPr>
          <w:highlight w:val="yellow"/>
          <w:lang w:val="fr-BE"/>
        </w:rPr>
      </w:pPr>
      <w:r w:rsidRPr="00925EBE">
        <w:rPr>
          <w:noProof/>
          <w:lang w:val="fr-BE" w:eastAsia="fr-BE"/>
        </w:rPr>
        <w:drawing>
          <wp:inline distT="0" distB="0" distL="0" distR="0">
            <wp:extent cx="4451350" cy="3338513"/>
            <wp:effectExtent l="19050" t="0" r="6350" b="0"/>
            <wp:docPr id="4" name="Image 4" descr="C:\Documents and Settings\fvandermeulen\Local Settings\Temporary Internet Files\Content.Word\V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fvandermeulen\Local Settings\Temporary Internet Files\Content.Word\VOD.JPG"/>
                    <pic:cNvPicPr>
                      <a:picLocks noChangeAspect="1" noChangeArrowheads="1"/>
                    </pic:cNvPicPr>
                  </pic:nvPicPr>
                  <pic:blipFill>
                    <a:blip r:embed="rId23"/>
                    <a:srcRect/>
                    <a:stretch>
                      <a:fillRect/>
                    </a:stretch>
                  </pic:blipFill>
                  <pic:spPr bwMode="auto">
                    <a:xfrm>
                      <a:off x="0" y="0"/>
                      <a:ext cx="4454192" cy="3340644"/>
                    </a:xfrm>
                    <a:prstGeom prst="rect">
                      <a:avLst/>
                    </a:prstGeom>
                    <a:noFill/>
                    <a:ln w="9525">
                      <a:noFill/>
                      <a:miter lim="800000"/>
                      <a:headEnd/>
                      <a:tailEnd/>
                    </a:ln>
                  </pic:spPr>
                </pic:pic>
              </a:graphicData>
            </a:graphic>
          </wp:inline>
        </w:drawing>
      </w:r>
    </w:p>
    <w:p w:rsidR="00F27258" w:rsidRPr="00925EBE" w:rsidRDefault="00F27258">
      <w:pPr>
        <w:rPr>
          <w:lang w:val="fr-BE"/>
        </w:rPr>
      </w:pPr>
    </w:p>
    <w:p w:rsidR="00F27258" w:rsidRPr="00925EBE" w:rsidRDefault="00064304">
      <w:pPr>
        <w:rPr>
          <w:lang w:val="fr-BE"/>
        </w:rPr>
      </w:pPr>
      <w:r w:rsidRPr="00925EBE">
        <w:rPr>
          <w:lang w:val="fr-BE"/>
        </w:rPr>
        <w:t>Les détails techniques de cette solution sont décrits dans l’annexe de cette Offre de Référence.</w:t>
      </w:r>
    </w:p>
    <w:p w:rsidR="00F27258" w:rsidRPr="00925EBE" w:rsidRDefault="00064304">
      <w:pPr>
        <w:pStyle w:val="Titre2"/>
        <w:rPr>
          <w:rStyle w:val="shorttext"/>
          <w:lang w:val="fr-BE"/>
        </w:rPr>
      </w:pPr>
      <w:bookmarkStart w:id="101" w:name="_Toc315161758"/>
      <w:bookmarkStart w:id="102" w:name="_Toc338252048"/>
      <w:r w:rsidRPr="00925EBE">
        <w:rPr>
          <w:rStyle w:val="shorttext"/>
          <w:lang w:val="fr-BE"/>
        </w:rPr>
        <w:t>Service de Revente d’Accès Haut Débit</w:t>
      </w:r>
      <w:bookmarkEnd w:id="101"/>
      <w:bookmarkEnd w:id="102"/>
    </w:p>
    <w:p w:rsidR="00F27258" w:rsidRPr="00925EBE" w:rsidRDefault="00064304">
      <w:pPr>
        <w:pStyle w:val="Titre3"/>
        <w:rPr>
          <w:lang w:val="fr-BE"/>
        </w:rPr>
      </w:pPr>
      <w:bookmarkStart w:id="103" w:name="_Toc315161759"/>
      <w:bookmarkStart w:id="104" w:name="_Toc338252049"/>
      <w:r w:rsidRPr="00925EBE">
        <w:rPr>
          <w:lang w:val="fr-BE"/>
        </w:rPr>
        <w:t>Service de base</w:t>
      </w:r>
      <w:bookmarkEnd w:id="103"/>
      <w:bookmarkEnd w:id="104"/>
    </w:p>
    <w:p w:rsidR="00F27258" w:rsidRPr="00925EBE" w:rsidRDefault="00064304">
      <w:pPr>
        <w:rPr>
          <w:lang w:val="fr-BE"/>
        </w:rPr>
      </w:pPr>
      <w:r w:rsidRPr="00925EBE">
        <w:rPr>
          <w:lang w:val="fr-BE"/>
        </w:rPr>
        <w:t>Le service de base du Service de Revente d’Accès Haut Débit de la présente Offre de Référence répond à l’obligation imposée à TECTEO par les Décisions.</w:t>
      </w:r>
    </w:p>
    <w:p w:rsidR="00F27258" w:rsidRPr="00925EBE" w:rsidRDefault="00064304">
      <w:pPr>
        <w:jc w:val="both"/>
        <w:rPr>
          <w:lang w:val="fr-BE"/>
        </w:rPr>
      </w:pPr>
      <w:r w:rsidRPr="00925EBE">
        <w:rPr>
          <w:lang w:val="fr-BE"/>
        </w:rPr>
        <w:t>Le Service de Revente d’Accès Haut Débit peut exclusivement être offert au Client Final pour autant que le Bénéficiaire lui fournisse également un service de télévision numérique sur base du Service d’Accès à la Plateforme de Télévision Numérique.</w:t>
      </w:r>
    </w:p>
    <w:p w:rsidR="00F27258" w:rsidRPr="00925EBE" w:rsidRDefault="00064304">
      <w:pPr>
        <w:rPr>
          <w:lang w:val="fr-BE"/>
        </w:rPr>
      </w:pPr>
      <w:r w:rsidRPr="00925EBE">
        <w:rPr>
          <w:lang w:val="fr-BE"/>
        </w:rPr>
        <w:t xml:space="preserve">Les Profils des Services Utilisateur Final offerts dans le cadre du Service de Revente Accès Haut Débit auront une performance et une « Quality of Service » (QoS) identique aux services de détail correspondants de TECTEO afin d’éviter un impact négatif sur le Réseau et sur le niveau de service de l’ensemble des utilisateurs du Réseau. </w:t>
      </w:r>
    </w:p>
    <w:p w:rsidR="00F27258" w:rsidRPr="00925EBE" w:rsidRDefault="00064304">
      <w:pPr>
        <w:rPr>
          <w:lang w:val="fr-BE"/>
        </w:rPr>
      </w:pPr>
      <w:r w:rsidRPr="00925EBE">
        <w:rPr>
          <w:lang w:val="fr-BE"/>
        </w:rPr>
        <w:t>D’autres profils en termes de vitesse peuvent être demandé</w:t>
      </w:r>
      <w:r w:rsidR="00A14399" w:rsidRPr="00925EBE">
        <w:rPr>
          <w:lang w:val="fr-BE"/>
        </w:rPr>
        <w:t>s</w:t>
      </w:r>
      <w:r w:rsidRPr="00925EBE">
        <w:rPr>
          <w:lang w:val="fr-BE"/>
        </w:rPr>
        <w:t xml:space="preserve"> par le Bénéficiaire.  TECTEO appréciera le caractère raisonnable d’une telle demande sur la base </w:t>
      </w:r>
      <w:r w:rsidR="00A14399" w:rsidRPr="00925EBE">
        <w:rPr>
          <w:lang w:val="fr-BE"/>
        </w:rPr>
        <w:t>notamment</w:t>
      </w:r>
      <w:r w:rsidRPr="00925EBE">
        <w:rPr>
          <w:lang w:val="fr-BE"/>
        </w:rPr>
        <w:t xml:space="preserve"> des conditions particulières suivantes : </w:t>
      </w:r>
    </w:p>
    <w:p w:rsidR="00F27258" w:rsidRPr="00925EBE" w:rsidRDefault="00064304" w:rsidP="007A3B98">
      <w:pPr>
        <w:pStyle w:val="Paragraphedeliste"/>
        <w:numPr>
          <w:ilvl w:val="0"/>
          <w:numId w:val="9"/>
        </w:numPr>
        <w:rPr>
          <w:lang w:val="fr-BE"/>
        </w:rPr>
      </w:pPr>
      <w:r w:rsidRPr="00925EBE">
        <w:rPr>
          <w:lang w:val="fr-BE"/>
        </w:rPr>
        <w:t>Les Profils ne peuvent pas dépasser les maxima en vitesse « upload », en vitesse « download » et en volume observés dans le Profil le plus performant offert par TECTEO dans son offre de détail.</w:t>
      </w:r>
    </w:p>
    <w:p w:rsidR="00F27258" w:rsidRPr="00925EBE" w:rsidRDefault="00064304" w:rsidP="007A3B98">
      <w:pPr>
        <w:pStyle w:val="Paragraphedeliste"/>
        <w:numPr>
          <w:ilvl w:val="0"/>
          <w:numId w:val="9"/>
        </w:numPr>
        <w:rPr>
          <w:lang w:val="fr-BE"/>
        </w:rPr>
      </w:pPr>
      <w:r w:rsidRPr="00925EBE">
        <w:rPr>
          <w:lang w:val="fr-BE"/>
        </w:rPr>
        <w:t xml:space="preserve">Les rapports entre les vitesses « upload » et « download » du Profil du Service Utilisateur Final doivent respecter les mêmes rapports de proportionnalité que ceux de l’Offre </w:t>
      </w:r>
      <w:r w:rsidRPr="00925EBE">
        <w:rPr>
          <w:lang w:val="fr-BE"/>
        </w:rPr>
        <w:lastRenderedPageBreak/>
        <w:t>Internet Haut Débit.</w:t>
      </w:r>
    </w:p>
    <w:p w:rsidR="00F27258" w:rsidRPr="00925EBE" w:rsidRDefault="00064304" w:rsidP="007A3B98">
      <w:pPr>
        <w:pStyle w:val="Paragraphedeliste"/>
        <w:numPr>
          <w:ilvl w:val="0"/>
          <w:numId w:val="9"/>
        </w:numPr>
        <w:rPr>
          <w:lang w:val="fr-BE"/>
        </w:rPr>
      </w:pPr>
      <w:r w:rsidRPr="00925EBE">
        <w:rPr>
          <w:lang w:val="fr-BE"/>
        </w:rPr>
        <w:t>La capacité disponible sur le réseau compte et autres exigences techniques.</w:t>
      </w:r>
    </w:p>
    <w:p w:rsidR="00F27258" w:rsidRPr="00925EBE" w:rsidRDefault="00064304">
      <w:pPr>
        <w:rPr>
          <w:lang w:val="fr-BE"/>
        </w:rPr>
      </w:pPr>
      <w:r w:rsidRPr="00925EBE">
        <w:rPr>
          <w:lang w:val="fr-BE"/>
        </w:rPr>
        <w:t xml:space="preserve">Afin de garantir les Niveaux de Services pour tous les utilisateurs finals, TECTEO se réserve le droit d’appliquer des règles et des procédures de « Fair Use Policy (FUP) et de « Traffic Management ». </w:t>
      </w:r>
    </w:p>
    <w:p w:rsidR="00F27258" w:rsidRPr="00925EBE" w:rsidRDefault="00064304">
      <w:pPr>
        <w:rPr>
          <w:lang w:val="fr-BE"/>
        </w:rPr>
      </w:pPr>
      <w:r w:rsidRPr="00925EBE">
        <w:rPr>
          <w:lang w:val="fr-BE"/>
        </w:rPr>
        <w:t xml:space="preserve">Le Modem de TECTEO ne fait pas partie du Service de Revente Accès Haut Débit.  Tous les frais relatifs au Modem seront entièrement à charge du Bénéficiaire.  </w:t>
      </w:r>
    </w:p>
    <w:p w:rsidR="00F27258" w:rsidRPr="00925EBE" w:rsidRDefault="00F27258">
      <w:pPr>
        <w:rPr>
          <w:lang w:val="fr-BE"/>
        </w:rPr>
      </w:pPr>
    </w:p>
    <w:p w:rsidR="00F27258" w:rsidRPr="00925EBE" w:rsidRDefault="00064304">
      <w:pPr>
        <w:pStyle w:val="Titre3"/>
        <w:rPr>
          <w:lang w:val="fr-BE"/>
        </w:rPr>
      </w:pPr>
      <w:bookmarkStart w:id="105" w:name="_Toc315161760"/>
      <w:bookmarkStart w:id="106" w:name="_Toc338252050"/>
      <w:r w:rsidRPr="00925EBE">
        <w:rPr>
          <w:lang w:val="fr-BE"/>
        </w:rPr>
        <w:t>Implémentation technique</w:t>
      </w:r>
      <w:bookmarkEnd w:id="105"/>
      <w:bookmarkEnd w:id="106"/>
    </w:p>
    <w:p w:rsidR="00F27258" w:rsidRPr="00925EBE" w:rsidRDefault="00064304">
      <w:pPr>
        <w:rPr>
          <w:lang w:val="fr-BE"/>
        </w:rPr>
      </w:pPr>
      <w:r w:rsidRPr="00925EBE">
        <w:rPr>
          <w:lang w:val="fr-BE"/>
        </w:rPr>
        <w:t>La solution technique sera basée sur la création d’un IP VPN par le Bénéficiaire. Cet IP VPN permettra d’offrir le Service de Revente d’Accès Haut Débit dans toutes les zones géographiques où l’Offre Internet Haut Débit de TECTEO est disponible.</w:t>
      </w:r>
    </w:p>
    <w:p w:rsidR="00F27258" w:rsidRPr="00925EBE" w:rsidRDefault="00F27258">
      <w:pPr>
        <w:rPr>
          <w:lang w:val="fr-BE"/>
        </w:rPr>
      </w:pPr>
    </w:p>
    <w:p w:rsidR="00F27258" w:rsidRPr="00925EBE" w:rsidRDefault="00064304">
      <w:pPr>
        <w:pStyle w:val="Paragraphedeliste"/>
        <w:spacing w:after="0"/>
        <w:jc w:val="center"/>
        <w:rPr>
          <w:lang w:val="fr-BE"/>
        </w:rPr>
      </w:pPr>
      <w:r w:rsidRPr="00925EBE">
        <w:rPr>
          <w:noProof/>
          <w:lang w:val="fr-BE" w:eastAsia="fr-BE"/>
        </w:rPr>
        <w:drawing>
          <wp:inline distT="0" distB="0" distL="0" distR="0">
            <wp:extent cx="2790825" cy="3672804"/>
            <wp:effectExtent l="19050" t="0" r="9525" b="0"/>
            <wp:docPr id="1" name="Picture 1" descr="Layer 3 VP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yer 3 VPN"/>
                    <pic:cNvPicPr>
                      <a:picLocks noChangeAspect="1" noChangeArrowheads="1"/>
                    </pic:cNvPicPr>
                  </pic:nvPicPr>
                  <pic:blipFill>
                    <a:blip r:embed="rId24" cstate="print"/>
                    <a:srcRect/>
                    <a:stretch>
                      <a:fillRect/>
                    </a:stretch>
                  </pic:blipFill>
                  <pic:spPr bwMode="auto">
                    <a:xfrm>
                      <a:off x="0" y="0"/>
                      <a:ext cx="2794846" cy="3678095"/>
                    </a:xfrm>
                    <a:prstGeom prst="rect">
                      <a:avLst/>
                    </a:prstGeom>
                    <a:noFill/>
                    <a:ln w="9525">
                      <a:noFill/>
                      <a:miter lim="800000"/>
                      <a:headEnd/>
                      <a:tailEnd/>
                    </a:ln>
                  </pic:spPr>
                </pic:pic>
              </a:graphicData>
            </a:graphic>
          </wp:inline>
        </w:drawing>
      </w:r>
    </w:p>
    <w:p w:rsidR="00F27258" w:rsidRPr="00925EBE" w:rsidRDefault="00F27258">
      <w:pPr>
        <w:spacing w:after="0"/>
        <w:jc w:val="both"/>
        <w:rPr>
          <w:lang w:val="fr-BE"/>
        </w:rPr>
      </w:pPr>
    </w:p>
    <w:p w:rsidR="00F27258" w:rsidRPr="00925EBE" w:rsidRDefault="00064304">
      <w:pPr>
        <w:rPr>
          <w:lang w:val="fr-BE"/>
        </w:rPr>
      </w:pPr>
      <w:r w:rsidRPr="00925EBE">
        <w:rPr>
          <w:lang w:val="fr-BE"/>
        </w:rPr>
        <w:t>Chaque Bénéficiaire sera responsable de son propre IP Range et de la gestion de celui-ci. Le Layer 3 VPN est interconnecté au réseau du Bénéficiaire via au minimum deux points d’interconnexion, qui sont détaillés en annexe et toutes les requêtes DHCP, au sein du domaine Layer 3, sont transmises à un serveur DHCP sous contrôle du Bénéficiaire.</w:t>
      </w:r>
    </w:p>
    <w:p w:rsidR="00F27258" w:rsidRPr="00925EBE" w:rsidRDefault="00064304">
      <w:pPr>
        <w:rPr>
          <w:lang w:val="fr-BE"/>
        </w:rPr>
      </w:pPr>
      <w:r w:rsidRPr="00925EBE">
        <w:rPr>
          <w:lang w:val="fr-BE"/>
        </w:rPr>
        <w:t xml:space="preserve">Afin de gérer la « Quality of Service », le modem du Service Utilisateur Final est provisionné par TECTEO dans son Réseau. En ce qui concerne le choix du Modem, il convient de se référer à ce qui est repris au point 2.3.3 « Installation Intérieure ». </w:t>
      </w:r>
    </w:p>
    <w:p w:rsidR="00F27258" w:rsidRPr="00925EBE" w:rsidRDefault="00064304">
      <w:pPr>
        <w:jc w:val="both"/>
        <w:rPr>
          <w:lang w:val="fr-BE"/>
        </w:rPr>
      </w:pPr>
      <w:r w:rsidRPr="00925EBE">
        <w:rPr>
          <w:lang w:val="fr-BE"/>
        </w:rPr>
        <w:lastRenderedPageBreak/>
        <w:t>Toutes les obligations légales liées à la commercialisation d’un service internet, par exemple en ce qui concerne l’ « IP Intercept », sont sous l’entière</w:t>
      </w:r>
      <w:r w:rsidR="00C51021" w:rsidRPr="00925EBE">
        <w:rPr>
          <w:lang w:val="fr-BE"/>
        </w:rPr>
        <w:t xml:space="preserve"> </w:t>
      </w:r>
      <w:r w:rsidRPr="00925EBE">
        <w:rPr>
          <w:lang w:val="fr-BE"/>
        </w:rPr>
        <w:t xml:space="preserve">responsabilité du Bénéficiaire. </w:t>
      </w:r>
    </w:p>
    <w:p w:rsidR="00F27258" w:rsidRPr="00925EBE" w:rsidRDefault="00064304">
      <w:pPr>
        <w:rPr>
          <w:lang w:val="fr-BE"/>
        </w:rPr>
      </w:pPr>
      <w:r w:rsidRPr="00925EBE">
        <w:rPr>
          <w:lang w:val="fr-BE"/>
        </w:rPr>
        <w:t>Toutes les procédures et les interfaces nécessaires dans le domaine de « service Fulfillment », « Service Assurance et « Service Billing » sont décrites en annexe.</w:t>
      </w:r>
    </w:p>
    <w:p w:rsidR="00F27258" w:rsidRPr="00925EBE" w:rsidRDefault="00F27258">
      <w:pPr>
        <w:rPr>
          <w:lang w:val="fr-BE"/>
        </w:rPr>
      </w:pPr>
    </w:p>
    <w:p w:rsidR="00F27258" w:rsidRPr="00925EBE" w:rsidRDefault="00064304">
      <w:pPr>
        <w:pStyle w:val="Titre3"/>
        <w:rPr>
          <w:rStyle w:val="shorttext"/>
          <w:lang w:val="fr-BE"/>
        </w:rPr>
      </w:pPr>
      <w:bookmarkStart w:id="107" w:name="_Toc315161761"/>
      <w:bookmarkStart w:id="108" w:name="_Toc338252051"/>
      <w:r w:rsidRPr="00925EBE">
        <w:rPr>
          <w:rStyle w:val="shorttext"/>
          <w:lang w:val="fr-BE"/>
        </w:rPr>
        <w:t>Installation Intérieure</w:t>
      </w:r>
      <w:bookmarkEnd w:id="107"/>
      <w:bookmarkEnd w:id="108"/>
    </w:p>
    <w:p w:rsidR="00F27258" w:rsidRPr="00925EBE" w:rsidRDefault="00064304">
      <w:pPr>
        <w:rPr>
          <w:lang w:val="fr-BE"/>
        </w:rPr>
      </w:pPr>
      <w:r w:rsidRPr="00925EBE">
        <w:rPr>
          <w:lang w:val="fr-BE"/>
        </w:rPr>
        <w:t xml:space="preserve">Tout aspect d’installation, de maintenance et de réparation lié à l’Installation Intérieure relève de la responsabilité du Bénéficiaire. Tous les frais relatifs à l’Installation Intérieure seront entièrement à charge du Bénéficiaire.  </w:t>
      </w:r>
    </w:p>
    <w:p w:rsidR="00F27258" w:rsidRPr="00925EBE" w:rsidRDefault="00064304">
      <w:pPr>
        <w:rPr>
          <w:lang w:val="fr-BE"/>
        </w:rPr>
      </w:pPr>
      <w:r w:rsidRPr="00925EBE">
        <w:rPr>
          <w:lang w:val="fr-BE"/>
        </w:rPr>
        <w:t>En ce qui concerne le Modem, le Bénéficiaire peut choisir son propre type de modem câble pour autant que celui-ci soit en conformité avec les spécifications techniques imposées par TECTEO</w:t>
      </w:r>
      <w:del w:id="109" w:author="VOO" w:date="2012-09-17T18:43:00Z">
        <w:r>
          <w:rPr>
            <w:lang w:val="fr-BE"/>
          </w:rPr>
          <w:delText xml:space="preserve"> et que le </w:delText>
        </w:r>
      </w:del>
      <w:ins w:id="110" w:author="VOO" w:date="2012-09-17T18:43:00Z">
        <w:r w:rsidR="00357F0A" w:rsidRPr="00925EBE">
          <w:rPr>
            <w:lang w:val="fr-BE"/>
          </w:rPr>
          <w:t xml:space="preserve">. La conformité du </w:t>
        </w:r>
      </w:ins>
      <w:r w:rsidR="00357F0A" w:rsidRPr="00925EBE">
        <w:rPr>
          <w:lang w:val="fr-BE"/>
        </w:rPr>
        <w:t xml:space="preserve">Modem </w:t>
      </w:r>
      <w:del w:id="111" w:author="VOO" w:date="2012-09-17T18:43:00Z">
        <w:r>
          <w:rPr>
            <w:lang w:val="fr-BE"/>
          </w:rPr>
          <w:delText>ait été certifié « Euro-docsis 3.0», et testé et certifié</w:delText>
        </w:r>
      </w:del>
      <w:ins w:id="112" w:author="VOO" w:date="2012-09-17T18:43:00Z">
        <w:r w:rsidR="00357F0A" w:rsidRPr="00925EBE">
          <w:rPr>
            <w:lang w:val="fr-BE"/>
          </w:rPr>
          <w:t>avec ces spécifications techniques doit être certifiée (ou doit avoir  être certifiée</w:t>
        </w:r>
      </w:ins>
      <w:r w:rsidR="00357F0A" w:rsidRPr="00925EBE">
        <w:rPr>
          <w:lang w:val="fr-BE"/>
        </w:rPr>
        <w:t xml:space="preserve"> préalablement</w:t>
      </w:r>
      <w:ins w:id="113" w:author="VOO" w:date="2012-09-17T18:43:00Z">
        <w:r w:rsidR="00357F0A" w:rsidRPr="00925EBE">
          <w:rPr>
            <w:lang w:val="fr-BE"/>
          </w:rPr>
          <w:t>)</w:t>
        </w:r>
      </w:ins>
      <w:r w:rsidR="00357F0A" w:rsidRPr="00925EBE">
        <w:rPr>
          <w:lang w:val="fr-BE"/>
        </w:rPr>
        <w:t xml:space="preserve"> par </w:t>
      </w:r>
      <w:del w:id="114" w:author="VOO" w:date="2012-09-17T18:43:00Z">
        <w:r>
          <w:rPr>
            <w:lang w:val="fr-BE"/>
          </w:rPr>
          <w:delText>TECTEO.</w:delText>
        </w:r>
      </w:del>
      <w:ins w:id="115" w:author="VOO" w:date="2012-09-17T18:43:00Z">
        <w:r w:rsidR="00357F0A" w:rsidRPr="00925EBE">
          <w:rPr>
            <w:lang w:val="fr-BE"/>
          </w:rPr>
          <w:t>un bureau de certification externe reconnu par le secteur.</w:t>
        </w:r>
      </w:ins>
      <w:r w:rsidR="00357F0A" w:rsidRPr="00925EBE">
        <w:rPr>
          <w:lang w:val="fr-BE"/>
        </w:rPr>
        <w:t xml:space="preserve"> </w:t>
      </w:r>
      <w:r w:rsidRPr="00925EBE">
        <w:rPr>
          <w:lang w:val="fr-BE"/>
        </w:rPr>
        <w:t xml:space="preserve">Les spécifications techniques </w:t>
      </w:r>
      <w:del w:id="116" w:author="VOO" w:date="2012-09-17T18:43:00Z">
        <w:r>
          <w:rPr>
            <w:lang w:val="fr-BE"/>
          </w:rPr>
          <w:delText xml:space="preserve">et les procédures de certifications </w:delText>
        </w:r>
      </w:del>
      <w:r w:rsidRPr="00925EBE">
        <w:rPr>
          <w:lang w:val="fr-BE"/>
        </w:rPr>
        <w:t xml:space="preserve">sont décrites en annexe. </w:t>
      </w:r>
    </w:p>
    <w:p w:rsidR="00F27258" w:rsidRPr="00925EBE" w:rsidRDefault="00064304">
      <w:pPr>
        <w:rPr>
          <w:lang w:val="fr-BE"/>
        </w:rPr>
      </w:pPr>
      <w:r w:rsidRPr="00925EBE">
        <w:rPr>
          <w:lang w:val="fr-BE"/>
        </w:rPr>
        <w:t>Les techniciens qui exécutent les actions d’installation, de maintenance et de réparation de l’Installation Intérieure doivent également être certifiés préalablement par TECTEO sur la base de la procédure de certification décrite en annexe de cette Offre de Référence.</w:t>
      </w:r>
    </w:p>
    <w:p w:rsidR="00F27258" w:rsidRPr="00925EBE" w:rsidRDefault="00F27258">
      <w:pPr>
        <w:rPr>
          <w:lang w:val="fr-BE"/>
        </w:rPr>
      </w:pPr>
    </w:p>
    <w:p w:rsidR="00F27258" w:rsidRPr="00925EBE" w:rsidRDefault="00064304">
      <w:pPr>
        <w:pStyle w:val="Titre2"/>
        <w:rPr>
          <w:lang w:val="fr-BE"/>
        </w:rPr>
      </w:pPr>
      <w:bookmarkStart w:id="117" w:name="_Toc315161762"/>
      <w:bookmarkStart w:id="118" w:name="_Toc338252052"/>
      <w:r w:rsidRPr="00925EBE">
        <w:rPr>
          <w:lang w:val="fr-BE"/>
        </w:rPr>
        <w:t>Services Auxiliaires</w:t>
      </w:r>
      <w:bookmarkEnd w:id="117"/>
      <w:bookmarkEnd w:id="118"/>
    </w:p>
    <w:p w:rsidR="00F27258" w:rsidRPr="00925EBE" w:rsidRDefault="00064304">
      <w:pPr>
        <w:rPr>
          <w:lang w:val="fr-BE"/>
        </w:rPr>
      </w:pPr>
      <w:r w:rsidRPr="00925EBE">
        <w:rPr>
          <w:lang w:val="fr-BE"/>
        </w:rPr>
        <w:t>Dans le cadre de cette Offre de Référence, TECTEO offre des Services Auxiliaires qui sont communs au Service de Revente de l’Offre Analogique, au Service d’Accès à la Plateforme de Télévision Numérique et au Service de Revente de l’Internet Haut Débit et qui comprennent, entre autres, la mise à disposition par TECTEO d’ applications informatiques et/ou de services de support qui permettent au Bénéficiaire de passer des commandes pour l’activation ou la désactivation de Clients Finals, ainsi que des services complémentaires d’installation. Les détails de ces services sont décrits dans le chapitre 4.</w:t>
      </w:r>
    </w:p>
    <w:p w:rsidR="00F27258" w:rsidRPr="00925EBE" w:rsidRDefault="00064304">
      <w:pPr>
        <w:rPr>
          <w:lang w:val="fr-BE"/>
        </w:rPr>
      </w:pPr>
      <w:r w:rsidRPr="00925EBE">
        <w:rPr>
          <w:lang w:val="fr-BE"/>
        </w:rPr>
        <w:t>Le Service offert par TECTEO au Bénéficiaire est disponible pour tout Client Final raccordé au Réseau de TECTEO</w:t>
      </w:r>
      <w:r w:rsidR="00C42271" w:rsidRPr="00925EBE">
        <w:rPr>
          <w:lang w:val="fr-BE"/>
        </w:rPr>
        <w:t>.</w:t>
      </w:r>
      <w:r w:rsidRPr="00925EBE">
        <w:rPr>
          <w:lang w:val="fr-BE"/>
        </w:rPr>
        <w:t xml:space="preserve"> </w:t>
      </w:r>
      <w:r w:rsidR="00C42271" w:rsidRPr="00925EBE">
        <w:rPr>
          <w:lang w:val="fr-BE"/>
        </w:rPr>
        <w:t xml:space="preserve"> </w:t>
      </w:r>
      <w:r w:rsidRPr="00925EBE">
        <w:rPr>
          <w:lang w:val="fr-BE"/>
        </w:rPr>
        <w:t xml:space="preserve">Le Service ne peut être offert dans le cas où il n’existe pas de raccordement de l’habitation en question au Réseau de TECTEO. </w:t>
      </w:r>
    </w:p>
    <w:p w:rsidR="00F27258" w:rsidRPr="00925EBE" w:rsidRDefault="00F27258">
      <w:pPr>
        <w:rPr>
          <w:lang w:val="fr-BE"/>
        </w:rPr>
      </w:pPr>
    </w:p>
    <w:p w:rsidR="00F27258" w:rsidRPr="00925EBE" w:rsidRDefault="00064304">
      <w:pPr>
        <w:pStyle w:val="Titre2"/>
        <w:rPr>
          <w:lang w:val="fr-BE"/>
        </w:rPr>
      </w:pPr>
      <w:bookmarkStart w:id="119" w:name="_Toc315161763"/>
      <w:bookmarkStart w:id="120" w:name="_Toc338252053"/>
      <w:r w:rsidRPr="00925EBE">
        <w:rPr>
          <w:lang w:val="fr-BE"/>
        </w:rPr>
        <w:t>Services de Support</w:t>
      </w:r>
      <w:bookmarkEnd w:id="119"/>
      <w:bookmarkEnd w:id="120"/>
    </w:p>
    <w:p w:rsidR="00F27258" w:rsidRPr="00925EBE" w:rsidRDefault="00064304">
      <w:pPr>
        <w:rPr>
          <w:lang w:val="fr-BE"/>
        </w:rPr>
      </w:pPr>
      <w:r w:rsidRPr="00925EBE">
        <w:rPr>
          <w:lang w:val="fr-BE"/>
        </w:rPr>
        <w:t>Dans le cadre de cette Offre de Référence, TECTEO fournit également des services pour analyser et potentiellement remédier</w:t>
      </w:r>
      <w:r w:rsidR="00C42271" w:rsidRPr="00925EBE">
        <w:rPr>
          <w:lang w:val="fr-BE"/>
        </w:rPr>
        <w:t xml:space="preserve"> </w:t>
      </w:r>
      <w:r w:rsidRPr="00925EBE">
        <w:rPr>
          <w:lang w:val="fr-BE"/>
        </w:rPr>
        <w:t xml:space="preserve">aux éventuelles pannes et problèmes techniques liés au Réseau dans le cadre du Service de Revente de l’Offre Analogique, au Service d’Accès à la Plateforme de Télévision Numérique et au Service de Revente de l’Accès Haut Débit, observés par le Client Final et pour lesquels le Bénéficiaire a déterminé après confirmation par TECTEO que la cause se situe dans le Réseau de TECTEO. </w:t>
      </w:r>
    </w:p>
    <w:p w:rsidR="00F27258" w:rsidRPr="00925EBE" w:rsidRDefault="00064304">
      <w:pPr>
        <w:rPr>
          <w:lang w:val="fr-BE"/>
        </w:rPr>
      </w:pPr>
      <w:r w:rsidRPr="00925EBE">
        <w:rPr>
          <w:lang w:val="fr-BE"/>
        </w:rPr>
        <w:t xml:space="preserve">De façon comparable, TECTEO fournit des services pour analyser et potentiellement remédier </w:t>
      </w:r>
      <w:r w:rsidRPr="00925EBE">
        <w:rPr>
          <w:lang w:val="fr-BE"/>
        </w:rPr>
        <w:lastRenderedPageBreak/>
        <w:t>aux problèmes liés aux Services Auxiliaires ce inclus ceux qui ne peuvent pas être traités de façon automatisée.</w:t>
      </w:r>
    </w:p>
    <w:p w:rsidR="00F27258" w:rsidRPr="00925EBE" w:rsidRDefault="00F27258">
      <w:pPr>
        <w:rPr>
          <w:lang w:val="fr-BE"/>
        </w:rPr>
      </w:pPr>
    </w:p>
    <w:p w:rsidR="00F27258" w:rsidRPr="00925EBE" w:rsidRDefault="00064304">
      <w:pPr>
        <w:pStyle w:val="Titre2"/>
        <w:rPr>
          <w:lang w:val="fr-BE"/>
        </w:rPr>
      </w:pPr>
      <w:bookmarkStart w:id="121" w:name="_Toc315161764"/>
      <w:bookmarkStart w:id="122" w:name="_Toc338252054"/>
      <w:r w:rsidRPr="00925EBE">
        <w:rPr>
          <w:lang w:val="fr-BE"/>
        </w:rPr>
        <w:t>Autres</w:t>
      </w:r>
      <w:bookmarkEnd w:id="121"/>
      <w:bookmarkEnd w:id="122"/>
    </w:p>
    <w:p w:rsidR="00F27258" w:rsidRPr="00925EBE" w:rsidRDefault="00064304">
      <w:pPr>
        <w:rPr>
          <w:lang w:val="fr-BE"/>
        </w:rPr>
      </w:pPr>
      <w:r w:rsidRPr="00925EBE">
        <w:rPr>
          <w:lang w:val="fr-BE"/>
        </w:rPr>
        <w:t xml:space="preserve">Les travaux liés aux raccordements d’une habitation au Réseau ainsi que les modifications ou réparations de ceux-ci ne font pas partie de cette Offre de Référence. </w:t>
      </w:r>
    </w:p>
    <w:p w:rsidR="00F27258" w:rsidRPr="00925EBE" w:rsidRDefault="00064304">
      <w:pPr>
        <w:rPr>
          <w:lang w:val="fr-BE"/>
        </w:rPr>
      </w:pPr>
      <w:r w:rsidRPr="00925EBE">
        <w:rPr>
          <w:lang w:val="fr-BE"/>
        </w:rPr>
        <w:t>Dans le cas où l’habitation ne bénéficie pas d’un raccordement au Réseau de TECTEO ou que le Client Final souhaite apporter une modification au niveau du raccordement existant ou qu’une réparation est nécessaire au niveau de ce raccordement, une étude de faisabilité et de coût devra être réalisée par TECTEO sur demande du Bénéficiaire.  Cette étude ainsi que les travaux qui pourraient s’en suivre dans le cas de l’approbation par le Bénéficiaire de ces coûts, ne font pas partie de la présente Offre de Référence et seront à charge du Bénéficiaire. Le Bénéficiaire ne pourra pas demander à TECTEO de facturer le Client Final.</w:t>
      </w:r>
    </w:p>
    <w:p w:rsidR="00F27258" w:rsidRPr="00925EBE" w:rsidRDefault="00064304">
      <w:pPr>
        <w:rPr>
          <w:lang w:val="fr-BE"/>
        </w:rPr>
      </w:pPr>
      <w:r w:rsidRPr="00925EBE">
        <w:rPr>
          <w:lang w:val="fr-BE"/>
        </w:rPr>
        <w:t xml:space="preserve">En aucun cas, le Bénéficiaire n’a le droit de faire des modifications au Réseau de TECTEO ou de donner l’autorisation à un tiers de procéder à de telles modifications. </w:t>
      </w:r>
    </w:p>
    <w:p w:rsidR="00F27258" w:rsidRPr="00925EBE" w:rsidRDefault="00064304">
      <w:pPr>
        <w:rPr>
          <w:b/>
          <w:sz w:val="36"/>
          <w:lang w:val="fr-BE"/>
        </w:rPr>
      </w:pPr>
      <w:r w:rsidRPr="00925EBE">
        <w:rPr>
          <w:lang w:val="fr-BE"/>
        </w:rPr>
        <w:br w:type="page"/>
      </w:r>
    </w:p>
    <w:p w:rsidR="00F27258" w:rsidRPr="00925EBE" w:rsidRDefault="00064304">
      <w:pPr>
        <w:pStyle w:val="Titre1"/>
        <w:rPr>
          <w:lang w:val="fr-BE"/>
        </w:rPr>
      </w:pPr>
      <w:bookmarkStart w:id="123" w:name="_Toc315161765"/>
      <w:bookmarkStart w:id="124" w:name="_Toc338252055"/>
      <w:r w:rsidRPr="00925EBE">
        <w:rPr>
          <w:lang w:val="fr-BE"/>
        </w:rPr>
        <w:lastRenderedPageBreak/>
        <w:t>Aspects contractuels</w:t>
      </w:r>
      <w:bookmarkEnd w:id="123"/>
      <w:bookmarkEnd w:id="124"/>
      <w:r w:rsidRPr="00925EBE">
        <w:rPr>
          <w:lang w:val="fr-BE"/>
        </w:rPr>
        <w:tab/>
      </w:r>
      <w:r w:rsidRPr="00925EBE">
        <w:rPr>
          <w:lang w:val="fr-BE"/>
        </w:rPr>
        <w:tab/>
      </w:r>
    </w:p>
    <w:p w:rsidR="00F27258" w:rsidRPr="00925EBE" w:rsidRDefault="00064304">
      <w:pPr>
        <w:rPr>
          <w:lang w:val="fr-BE"/>
        </w:rPr>
      </w:pPr>
      <w:del w:id="125" w:author="VOO" w:date="2012-09-17T18:43:00Z">
        <w:r>
          <w:rPr>
            <w:lang w:val="fr-BE"/>
          </w:rPr>
          <w:delText>La fourniture des Services est sujette à la conclusion d’un contrat de service entre le Bénéficiaire et TECTEO qui contiendra au moins les dispositions prévues ci-dessous</w:delText>
        </w:r>
      </w:del>
      <w:ins w:id="126" w:author="VOO" w:date="2012-09-17T18:43:00Z">
        <w:r w:rsidRPr="00925EBE">
          <w:rPr>
            <w:lang w:val="fr-BE"/>
          </w:rPr>
          <w:t>L</w:t>
        </w:r>
        <w:r w:rsidR="00AD42C3" w:rsidRPr="00925EBE">
          <w:rPr>
            <w:lang w:val="fr-BE"/>
          </w:rPr>
          <w:t>’O</w:t>
        </w:r>
        <w:r w:rsidR="00936112" w:rsidRPr="00925EBE">
          <w:rPr>
            <w:lang w:val="fr-BE"/>
          </w:rPr>
          <w:t xml:space="preserve">ffre de </w:t>
        </w:r>
        <w:r w:rsidR="00AD42C3" w:rsidRPr="00925EBE">
          <w:rPr>
            <w:lang w:val="fr-BE"/>
          </w:rPr>
          <w:t>R</w:t>
        </w:r>
        <w:r w:rsidR="00936112" w:rsidRPr="00925EBE">
          <w:rPr>
            <w:lang w:val="fr-BE"/>
          </w:rPr>
          <w:t xml:space="preserve">éférence fait partie intégrante du </w:t>
        </w:r>
        <w:r w:rsidR="00AD42C3" w:rsidRPr="00925EBE">
          <w:rPr>
            <w:lang w:val="fr-BE"/>
          </w:rPr>
          <w:t>C</w:t>
        </w:r>
        <w:r w:rsidR="00936112" w:rsidRPr="00925EBE">
          <w:rPr>
            <w:lang w:val="fr-BE"/>
          </w:rPr>
          <w:t xml:space="preserve">ontrat et contient toutes les informations de base nécessaires pour procéder à la signature du </w:t>
        </w:r>
        <w:r w:rsidR="00AD42C3" w:rsidRPr="00925EBE">
          <w:rPr>
            <w:lang w:val="fr-BE"/>
          </w:rPr>
          <w:t>C</w:t>
        </w:r>
        <w:r w:rsidR="00936112" w:rsidRPr="00925EBE">
          <w:rPr>
            <w:lang w:val="fr-BE"/>
          </w:rPr>
          <w:t>ontrat</w:t>
        </w:r>
      </w:ins>
      <w:r w:rsidRPr="00925EBE">
        <w:rPr>
          <w:lang w:val="fr-BE"/>
        </w:rPr>
        <w:t xml:space="preserve">, sans préjudice du droit des </w:t>
      </w:r>
      <w:r w:rsidR="00AD42C3" w:rsidRPr="00925EBE">
        <w:rPr>
          <w:lang w:val="fr-BE"/>
        </w:rPr>
        <w:t xml:space="preserve">parties </w:t>
      </w:r>
      <w:r w:rsidRPr="00925EBE">
        <w:rPr>
          <w:lang w:val="fr-BE"/>
        </w:rPr>
        <w:t xml:space="preserve">de prévoir d’autres droits et obligations à la suite des négociations ayant précédé la conclusion du </w:t>
      </w:r>
      <w:del w:id="127" w:author="VOO" w:date="2012-09-17T18:43:00Z">
        <w:r>
          <w:rPr>
            <w:lang w:val="fr-BE"/>
          </w:rPr>
          <w:delText xml:space="preserve">contrat. </w:delText>
        </w:r>
      </w:del>
      <w:ins w:id="128" w:author="VOO" w:date="2012-09-17T18:43:00Z">
        <w:r w:rsidR="00AD42C3" w:rsidRPr="00925EBE">
          <w:rPr>
            <w:lang w:val="fr-BE"/>
          </w:rPr>
          <w:t>Contrat</w:t>
        </w:r>
        <w:r w:rsidRPr="00925EBE">
          <w:rPr>
            <w:lang w:val="fr-BE"/>
          </w:rPr>
          <w:t>.</w:t>
        </w:r>
      </w:ins>
      <w:r w:rsidRPr="00925EBE">
        <w:rPr>
          <w:lang w:val="fr-BE"/>
        </w:rPr>
        <w:t xml:space="preserve"> Le Contrat sera le seul texte faisant foi pour la détermination des obligations contractuelles entre les </w:t>
      </w:r>
      <w:r w:rsidR="00AD42C3" w:rsidRPr="00925EBE">
        <w:rPr>
          <w:lang w:val="fr-BE"/>
        </w:rPr>
        <w:t>parties</w:t>
      </w:r>
      <w:r w:rsidRPr="00925EBE">
        <w:rPr>
          <w:lang w:val="fr-BE"/>
        </w:rPr>
        <w:t>.</w:t>
      </w:r>
    </w:p>
    <w:p w:rsidR="00F27258" w:rsidRPr="00925EBE" w:rsidRDefault="00F27258">
      <w:pPr>
        <w:pStyle w:val="Titre1"/>
        <w:numPr>
          <w:ilvl w:val="0"/>
          <w:numId w:val="0"/>
        </w:numPr>
        <w:rPr>
          <w:lang w:val="fr-BE"/>
        </w:rPr>
      </w:pPr>
    </w:p>
    <w:p w:rsidR="00F27258" w:rsidRPr="00925EBE" w:rsidRDefault="00064304">
      <w:pPr>
        <w:pStyle w:val="Titre2"/>
        <w:rPr>
          <w:lang w:val="fr-BE"/>
        </w:rPr>
      </w:pPr>
      <w:bookmarkStart w:id="129" w:name="_Toc315161766"/>
      <w:bookmarkStart w:id="130" w:name="_Toc338252056"/>
      <w:r w:rsidRPr="00925EBE">
        <w:rPr>
          <w:lang w:val="fr-BE"/>
        </w:rPr>
        <w:t>Obligations et responsabilités des parties</w:t>
      </w:r>
      <w:bookmarkEnd w:id="129"/>
      <w:bookmarkEnd w:id="130"/>
    </w:p>
    <w:p w:rsidR="00F27258" w:rsidRPr="00925EBE" w:rsidRDefault="00064304">
      <w:pPr>
        <w:pStyle w:val="Titre3"/>
        <w:rPr>
          <w:lang w:val="fr-BE"/>
        </w:rPr>
      </w:pPr>
      <w:bookmarkStart w:id="131" w:name="_Toc315161767"/>
      <w:bookmarkStart w:id="132" w:name="_Toc338252057"/>
      <w:r w:rsidRPr="00925EBE">
        <w:rPr>
          <w:lang w:val="fr-BE"/>
        </w:rPr>
        <w:t>Obligations et responsabilités de TECTEO et du Bénéficiaire</w:t>
      </w:r>
      <w:bookmarkEnd w:id="131"/>
      <w:bookmarkEnd w:id="132"/>
    </w:p>
    <w:p w:rsidR="00F27258" w:rsidRPr="00925EBE" w:rsidRDefault="00064304" w:rsidP="007A3B98">
      <w:pPr>
        <w:pStyle w:val="Paragraphedeliste"/>
        <w:numPr>
          <w:ilvl w:val="0"/>
          <w:numId w:val="2"/>
        </w:numPr>
        <w:rPr>
          <w:lang w:val="fr-BE"/>
        </w:rPr>
      </w:pPr>
      <w:r w:rsidRPr="00925EBE">
        <w:rPr>
          <w:lang w:val="fr-BE"/>
        </w:rPr>
        <w:t>Les deux parties s’engagent à collaborer de façon professionnelle à la négociation, la mise en œuvre et l’exécution du Contrat.</w:t>
      </w:r>
    </w:p>
    <w:p w:rsidR="00F27258" w:rsidRPr="00925EBE" w:rsidRDefault="00064304" w:rsidP="007A3B98">
      <w:pPr>
        <w:pStyle w:val="Paragraphedeliste"/>
        <w:numPr>
          <w:ilvl w:val="0"/>
          <w:numId w:val="2"/>
        </w:numPr>
        <w:jc w:val="both"/>
        <w:rPr>
          <w:lang w:val="fr-BE"/>
        </w:rPr>
      </w:pPr>
      <w:r w:rsidRPr="00925EBE">
        <w:rPr>
          <w:lang w:val="fr-BE"/>
        </w:rPr>
        <w:t>Les deux parties se comportent comme des fournisseurs de services de télécommunication professionnels afin de rendre, chacun dans son propre domaine de responsabilité, des services de qualité au Client Final et respecter toutes les obligations réglementaires qui lui incombent.</w:t>
      </w:r>
    </w:p>
    <w:p w:rsidR="00F27258" w:rsidRPr="00925EBE" w:rsidRDefault="00F27258">
      <w:pPr>
        <w:rPr>
          <w:lang w:val="fr-BE"/>
        </w:rPr>
      </w:pPr>
    </w:p>
    <w:p w:rsidR="00F27258" w:rsidRPr="00925EBE" w:rsidRDefault="00064304">
      <w:pPr>
        <w:pStyle w:val="Titre3"/>
        <w:rPr>
          <w:lang w:val="fr-BE"/>
        </w:rPr>
      </w:pPr>
      <w:bookmarkStart w:id="133" w:name="_Toc315161768"/>
      <w:bookmarkStart w:id="134" w:name="_Toc338252058"/>
      <w:r w:rsidRPr="00925EBE">
        <w:rPr>
          <w:lang w:val="fr-BE"/>
        </w:rPr>
        <w:t>Obligations et responsabilités particulières du Bénéficiaire,</w:t>
      </w:r>
      <w:bookmarkEnd w:id="133"/>
      <w:bookmarkEnd w:id="134"/>
      <w:r w:rsidRPr="00925EBE">
        <w:rPr>
          <w:lang w:val="fr-BE"/>
        </w:rPr>
        <w:t xml:space="preserve"> </w:t>
      </w:r>
    </w:p>
    <w:p w:rsidR="00F27258" w:rsidRPr="00925EBE" w:rsidRDefault="00064304">
      <w:pPr>
        <w:rPr>
          <w:lang w:val="fr-BE"/>
        </w:rPr>
      </w:pPr>
      <w:r w:rsidRPr="00925EBE">
        <w:rPr>
          <w:lang w:val="fr-BE"/>
        </w:rPr>
        <w:t xml:space="preserve">En supplément des obligations et des responsabilités qui sont reprises dans cette Offre de Référence, le Bénéficiaire devra reprendre et imposer au Client Final, </w:t>
      </w:r>
      <w:del w:id="135" w:author="VOO" w:date="2012-09-17T18:43:00Z">
        <w:r>
          <w:rPr>
            <w:lang w:val="fr-BE"/>
          </w:rPr>
          <w:delText>les</w:delText>
        </w:r>
      </w:del>
      <w:ins w:id="136" w:author="VOO" w:date="2012-09-17T18:43:00Z">
        <w:r w:rsidR="00E061AB" w:rsidRPr="00925EBE">
          <w:rPr>
            <w:lang w:val="fr-BE"/>
          </w:rPr>
          <w:t>certaines clauses d</w:t>
        </w:r>
        <w:r w:rsidRPr="00925EBE">
          <w:rPr>
            <w:lang w:val="fr-BE"/>
          </w:rPr>
          <w:t>es</w:t>
        </w:r>
      </w:ins>
      <w:r w:rsidRPr="00925EBE">
        <w:rPr>
          <w:lang w:val="fr-BE"/>
        </w:rPr>
        <w:t xml:space="preserve"> conditions générales de vente de TECTEO, telles que décrites en annexe. </w:t>
      </w:r>
    </w:p>
    <w:p w:rsidR="00F27258" w:rsidRPr="00925EBE" w:rsidRDefault="00064304">
      <w:pPr>
        <w:pStyle w:val="Titre2"/>
        <w:rPr>
          <w:lang w:val="fr-BE"/>
        </w:rPr>
      </w:pPr>
      <w:bookmarkStart w:id="137" w:name="_Toc315161769"/>
      <w:bookmarkStart w:id="138" w:name="_Toc338252059"/>
      <w:r w:rsidRPr="00925EBE">
        <w:rPr>
          <w:lang w:val="fr-BE"/>
        </w:rPr>
        <w:t>Conclusion du Contrat</w:t>
      </w:r>
      <w:bookmarkEnd w:id="137"/>
      <w:bookmarkEnd w:id="138"/>
    </w:p>
    <w:p w:rsidR="00F27258" w:rsidRPr="00925EBE" w:rsidRDefault="00064304">
      <w:pPr>
        <w:pStyle w:val="Titre3"/>
        <w:rPr>
          <w:lang w:val="fr-BE"/>
        </w:rPr>
      </w:pPr>
      <w:bookmarkStart w:id="139" w:name="_Toc315161770"/>
      <w:bookmarkStart w:id="140" w:name="_Toc338252060"/>
      <w:r w:rsidRPr="00925EBE">
        <w:rPr>
          <w:lang w:val="fr-BE"/>
        </w:rPr>
        <w:t>Eligibilité</w:t>
      </w:r>
      <w:bookmarkEnd w:id="139"/>
      <w:bookmarkEnd w:id="140"/>
    </w:p>
    <w:p w:rsidR="00F27258" w:rsidRPr="00925EBE" w:rsidRDefault="00064304">
      <w:pPr>
        <w:rPr>
          <w:lang w:val="fr-BE"/>
        </w:rPr>
      </w:pPr>
      <w:r w:rsidRPr="00925EBE">
        <w:rPr>
          <w:lang w:val="fr-BE"/>
        </w:rPr>
        <w:t>Afin de pouvoir introduire auprès de TECTEO une demande  pour commencer des négociations dans le but de la signature d’un Contrat, l’opérateur alternatif doit respecter les exigences spécifiées au point 3.2.2 ‘Demande de négociation’ ainsi que  les obligations relatives au service auquel l’opérateur alternatif souhaite souscrire e précisées dans cette Offre de Référence. Toutes les conditions spécifiées sont cumulatives.</w:t>
      </w:r>
    </w:p>
    <w:p w:rsidR="00F27258" w:rsidRPr="00925EBE" w:rsidRDefault="00F27258">
      <w:pPr>
        <w:rPr>
          <w:lang w:val="fr-BE"/>
        </w:rPr>
      </w:pPr>
    </w:p>
    <w:p w:rsidR="00F27258" w:rsidRPr="00925EBE" w:rsidRDefault="00064304">
      <w:pPr>
        <w:pStyle w:val="Titre4"/>
        <w:rPr>
          <w:lang w:val="fr-BE"/>
        </w:rPr>
      </w:pPr>
      <w:r w:rsidRPr="00925EBE">
        <w:rPr>
          <w:lang w:val="fr-BE"/>
        </w:rPr>
        <w:t>Service de Revente de l’Offre Analogique</w:t>
      </w:r>
    </w:p>
    <w:p w:rsidR="00F27258" w:rsidRPr="00925EBE" w:rsidRDefault="00064304" w:rsidP="007A3B98">
      <w:pPr>
        <w:pStyle w:val="Paragraphedeliste"/>
        <w:numPr>
          <w:ilvl w:val="0"/>
          <w:numId w:val="6"/>
        </w:numPr>
        <w:rPr>
          <w:lang w:val="fr-BE"/>
        </w:rPr>
      </w:pPr>
      <w:r w:rsidRPr="00925EBE">
        <w:rPr>
          <w:lang w:val="fr-BE"/>
        </w:rPr>
        <w:t>Tout opérateur alternatif est éligible pour autant qu’il dispose des autorisations requises pour la fou</w:t>
      </w:r>
      <w:r w:rsidR="00EA719D" w:rsidRPr="00925EBE">
        <w:rPr>
          <w:lang w:val="fr-BE"/>
        </w:rPr>
        <w:t>r</w:t>
      </w:r>
      <w:r w:rsidRPr="00925EBE">
        <w:rPr>
          <w:lang w:val="fr-BE"/>
        </w:rPr>
        <w:t xml:space="preserve">niture de services de télévision analogique. </w:t>
      </w:r>
    </w:p>
    <w:p w:rsidR="00F27258" w:rsidRPr="00925EBE" w:rsidRDefault="00064304">
      <w:pPr>
        <w:pStyle w:val="Titre4"/>
        <w:rPr>
          <w:lang w:val="fr-BE"/>
        </w:rPr>
      </w:pPr>
      <w:r w:rsidRPr="00925EBE">
        <w:rPr>
          <w:lang w:val="fr-BE"/>
        </w:rPr>
        <w:t>Service d’Accès à la Plateforme de Télévision Numérique</w:t>
      </w:r>
    </w:p>
    <w:p w:rsidR="00F27258" w:rsidRPr="00925EBE" w:rsidRDefault="00064304" w:rsidP="007A3B98">
      <w:pPr>
        <w:pStyle w:val="Paragraphedeliste"/>
        <w:numPr>
          <w:ilvl w:val="0"/>
          <w:numId w:val="6"/>
        </w:numPr>
        <w:rPr>
          <w:lang w:val="fr-BE"/>
        </w:rPr>
      </w:pPr>
      <w:r w:rsidRPr="00925EBE">
        <w:rPr>
          <w:lang w:val="fr-BE"/>
        </w:rPr>
        <w:t xml:space="preserve">Avoir signé un Contrat pour le Service de Revente de l’Offre Analogique ou avoir introduit auprès de TECTEO une demande pour commencer des négociations dans le but de la signature d’un tel Contrat. </w:t>
      </w:r>
    </w:p>
    <w:p w:rsidR="00F27258" w:rsidRPr="00925EBE" w:rsidRDefault="00064304" w:rsidP="007A3B98">
      <w:pPr>
        <w:pStyle w:val="Paragraphedeliste"/>
        <w:numPr>
          <w:ilvl w:val="0"/>
          <w:numId w:val="6"/>
        </w:numPr>
        <w:rPr>
          <w:lang w:val="fr-BE"/>
        </w:rPr>
      </w:pPr>
      <w:r w:rsidRPr="00925EBE">
        <w:rPr>
          <w:lang w:val="fr-BE"/>
        </w:rPr>
        <w:t xml:space="preserve">Etre un opérateur alternatif qui n’est pas soumis à l’exclusion du Service d’Accès à la </w:t>
      </w:r>
      <w:r w:rsidRPr="00925EBE">
        <w:rPr>
          <w:lang w:val="fr-BE"/>
        </w:rPr>
        <w:lastRenderedPageBreak/>
        <w:t>Plateforme de Télévision Numérique par les Décisions et qui n’est pas un opérateur alternatif contrôlé, en partie ou en totalité, par un opérateur soumis à cette exclusion.</w:t>
      </w:r>
    </w:p>
    <w:p w:rsidR="00F27258" w:rsidRPr="00925EBE" w:rsidRDefault="00064304" w:rsidP="007A3B98">
      <w:pPr>
        <w:pStyle w:val="Paragraphedeliste"/>
        <w:numPr>
          <w:ilvl w:val="0"/>
          <w:numId w:val="6"/>
        </w:numPr>
        <w:rPr>
          <w:lang w:val="fr-BE"/>
        </w:rPr>
      </w:pPr>
      <w:r w:rsidRPr="00925EBE">
        <w:rPr>
          <w:lang w:val="fr-BE"/>
        </w:rPr>
        <w:t>Di</w:t>
      </w:r>
      <w:r w:rsidR="00EA719D" w:rsidRPr="00925EBE">
        <w:rPr>
          <w:lang w:val="fr-BE"/>
        </w:rPr>
        <w:t>sposer des autorisations</w:t>
      </w:r>
      <w:r w:rsidRPr="00925EBE">
        <w:rPr>
          <w:lang w:val="fr-BE"/>
        </w:rPr>
        <w:t xml:space="preserve"> requises pour la fou</w:t>
      </w:r>
      <w:r w:rsidR="00EA719D" w:rsidRPr="00925EBE">
        <w:rPr>
          <w:lang w:val="fr-BE"/>
        </w:rPr>
        <w:t>r</w:t>
      </w:r>
      <w:r w:rsidRPr="00925EBE">
        <w:rPr>
          <w:lang w:val="fr-BE"/>
        </w:rPr>
        <w:t>niture de services de télévision numérique.</w:t>
      </w:r>
    </w:p>
    <w:p w:rsidR="00F27258" w:rsidRPr="00925EBE" w:rsidRDefault="00F27258">
      <w:pPr>
        <w:rPr>
          <w:lang w:val="fr-BE"/>
        </w:rPr>
      </w:pPr>
    </w:p>
    <w:p w:rsidR="00F27258" w:rsidRPr="00925EBE" w:rsidRDefault="00064304">
      <w:pPr>
        <w:pStyle w:val="Titre4"/>
        <w:rPr>
          <w:lang w:val="fr-BE"/>
        </w:rPr>
      </w:pPr>
      <w:r w:rsidRPr="00925EBE">
        <w:rPr>
          <w:lang w:val="fr-BE"/>
        </w:rPr>
        <w:t>Service de Revente Internet Haut Débit</w:t>
      </w:r>
    </w:p>
    <w:p w:rsidR="00F27258" w:rsidRPr="00925EBE" w:rsidRDefault="00064304" w:rsidP="007A3B98">
      <w:pPr>
        <w:pStyle w:val="Paragraphedeliste"/>
        <w:numPr>
          <w:ilvl w:val="0"/>
          <w:numId w:val="6"/>
        </w:numPr>
        <w:rPr>
          <w:lang w:val="fr-BE"/>
        </w:rPr>
      </w:pPr>
      <w:r w:rsidRPr="00925EBE">
        <w:rPr>
          <w:lang w:val="fr-BE"/>
        </w:rPr>
        <w:t xml:space="preserve">Avoir signé un Contrat pour le Service d’Accès à la Plateforme de Télévision Numérique  ou avoir introduit auprès de TECTEO une demande pour commencer des négociations dans le but de la signature d’un tel Contrat. </w:t>
      </w:r>
    </w:p>
    <w:p w:rsidR="00F27258" w:rsidRPr="00925EBE" w:rsidRDefault="00064304" w:rsidP="007A3B98">
      <w:pPr>
        <w:pStyle w:val="Paragraphedeliste"/>
        <w:numPr>
          <w:ilvl w:val="0"/>
          <w:numId w:val="6"/>
        </w:numPr>
        <w:rPr>
          <w:lang w:val="fr-BE"/>
        </w:rPr>
      </w:pPr>
      <w:r w:rsidRPr="00925EBE">
        <w:rPr>
          <w:lang w:val="fr-BE"/>
        </w:rPr>
        <w:t>Disposer des autorisations</w:t>
      </w:r>
      <w:r w:rsidR="00EA719D" w:rsidRPr="00925EBE">
        <w:rPr>
          <w:lang w:val="fr-BE"/>
        </w:rPr>
        <w:t xml:space="preserve"> </w:t>
      </w:r>
      <w:r w:rsidRPr="00925EBE">
        <w:rPr>
          <w:lang w:val="fr-BE"/>
        </w:rPr>
        <w:t>requises pour la fou</w:t>
      </w:r>
      <w:r w:rsidR="00EA719D" w:rsidRPr="00925EBE">
        <w:rPr>
          <w:lang w:val="fr-BE"/>
        </w:rPr>
        <w:t>r</w:t>
      </w:r>
      <w:r w:rsidRPr="00925EBE">
        <w:rPr>
          <w:lang w:val="fr-BE"/>
        </w:rPr>
        <w:t>niture de services internet haut débit.</w:t>
      </w:r>
    </w:p>
    <w:p w:rsidR="00F27258" w:rsidRPr="00925EBE" w:rsidRDefault="00F27258">
      <w:pPr>
        <w:rPr>
          <w:lang w:val="fr-BE"/>
        </w:rPr>
      </w:pPr>
    </w:p>
    <w:p w:rsidR="00F27258" w:rsidRPr="00925EBE" w:rsidRDefault="00064304">
      <w:pPr>
        <w:pStyle w:val="Titre3"/>
        <w:rPr>
          <w:lang w:val="fr-BE"/>
        </w:rPr>
      </w:pPr>
      <w:bookmarkStart w:id="141" w:name="_Toc315161771"/>
      <w:bookmarkStart w:id="142" w:name="_Toc338252061"/>
      <w:r w:rsidRPr="00925EBE">
        <w:rPr>
          <w:lang w:val="fr-BE"/>
        </w:rPr>
        <w:t>Demande de négociation</w:t>
      </w:r>
      <w:bookmarkEnd w:id="141"/>
      <w:bookmarkEnd w:id="142"/>
    </w:p>
    <w:p w:rsidR="00F27258" w:rsidRPr="00925EBE" w:rsidRDefault="00064304">
      <w:pPr>
        <w:jc w:val="both"/>
        <w:rPr>
          <w:lang w:val="fr-BE"/>
        </w:rPr>
      </w:pPr>
      <w:r w:rsidRPr="00925EBE">
        <w:rPr>
          <w:lang w:val="fr-BE"/>
        </w:rPr>
        <w:t xml:space="preserve">Lorsqu’un opérateur alternatif souhaite signer un Contrat pour le Service de Revente de l’Offre Analogique, le Service d’Accès à la Plateforme de Télévision Numérique, ou le Service de Revente d’Accès Haut Débit, il doit soumettre une demande écrite et par recommandée à TECTEO. </w:t>
      </w:r>
    </w:p>
    <w:p w:rsidR="00F27258" w:rsidRPr="00925EBE" w:rsidRDefault="00064304">
      <w:pPr>
        <w:jc w:val="both"/>
        <w:rPr>
          <w:lang w:val="fr-BE"/>
        </w:rPr>
      </w:pPr>
      <w:r w:rsidRPr="00925EBE">
        <w:rPr>
          <w:lang w:val="fr-BE"/>
        </w:rPr>
        <w:t>Cette demande doit contenir au minimum les éléments suivants :</w:t>
      </w:r>
    </w:p>
    <w:p w:rsidR="00F27258" w:rsidRPr="00925EBE" w:rsidRDefault="00064304" w:rsidP="007A3B98">
      <w:pPr>
        <w:pStyle w:val="Paragraphedeliste"/>
        <w:numPr>
          <w:ilvl w:val="0"/>
          <w:numId w:val="3"/>
        </w:numPr>
        <w:rPr>
          <w:lang w:val="fr-BE"/>
        </w:rPr>
      </w:pPr>
      <w:r w:rsidRPr="00925EBE">
        <w:rPr>
          <w:lang w:val="fr-BE"/>
        </w:rPr>
        <w:t>La référence à cette Offre de Référence ;</w:t>
      </w:r>
    </w:p>
    <w:p w:rsidR="00F27258" w:rsidRPr="00925EBE" w:rsidRDefault="00064304" w:rsidP="007A3B98">
      <w:pPr>
        <w:pStyle w:val="Paragraphedeliste"/>
        <w:numPr>
          <w:ilvl w:val="0"/>
          <w:numId w:val="3"/>
        </w:numPr>
        <w:rPr>
          <w:lang w:val="fr-BE"/>
        </w:rPr>
      </w:pPr>
      <w:r w:rsidRPr="00925EBE">
        <w:rPr>
          <w:lang w:val="fr-BE"/>
        </w:rPr>
        <w:t>L’identité exacte du demandeur et d’une personne de contact ;</w:t>
      </w:r>
    </w:p>
    <w:p w:rsidR="00F27258" w:rsidRPr="00925EBE" w:rsidRDefault="00064304" w:rsidP="007A3B98">
      <w:pPr>
        <w:pStyle w:val="Paragraphedeliste"/>
        <w:numPr>
          <w:ilvl w:val="0"/>
          <w:numId w:val="3"/>
        </w:numPr>
        <w:rPr>
          <w:lang w:val="fr-BE"/>
        </w:rPr>
      </w:pPr>
      <w:r w:rsidRPr="00925EBE">
        <w:rPr>
          <w:lang w:val="fr-BE"/>
        </w:rPr>
        <w:t>Une déclaration dans laquelle l’opérateur alternatif s’engage à respecter les obligations et les conditions prévues par la présente Offre de Référence ;</w:t>
      </w:r>
    </w:p>
    <w:p w:rsidR="00A2799A" w:rsidRPr="00925EBE" w:rsidRDefault="00064304" w:rsidP="007A3B98">
      <w:pPr>
        <w:pStyle w:val="Paragraphedeliste"/>
        <w:numPr>
          <w:ilvl w:val="0"/>
          <w:numId w:val="3"/>
        </w:numPr>
        <w:rPr>
          <w:ins w:id="143" w:author="VOO" w:date="2012-09-17T18:43:00Z"/>
          <w:lang w:val="fr-BE"/>
        </w:rPr>
      </w:pPr>
      <w:r w:rsidRPr="00925EBE">
        <w:rPr>
          <w:lang w:val="fr-BE"/>
        </w:rPr>
        <w:t xml:space="preserve">Une description </w:t>
      </w:r>
      <w:del w:id="144" w:author="VOO" w:date="2012-09-17T18:43:00Z">
        <w:r>
          <w:rPr>
            <w:lang w:val="fr-BE"/>
          </w:rPr>
          <w:delText>détaillée du service</w:delText>
        </w:r>
      </w:del>
      <w:ins w:id="145" w:author="VOO" w:date="2012-09-17T18:43:00Z">
        <w:r w:rsidR="00135885" w:rsidRPr="00925EBE">
          <w:rPr>
            <w:lang w:val="fr-BE"/>
          </w:rPr>
          <w:t>des</w:t>
        </w:r>
        <w:r w:rsidRPr="00925EBE">
          <w:rPr>
            <w:lang w:val="fr-BE"/>
          </w:rPr>
          <w:t xml:space="preserve"> service</w:t>
        </w:r>
        <w:r w:rsidR="00135885" w:rsidRPr="00925EBE">
          <w:rPr>
            <w:lang w:val="fr-BE"/>
          </w:rPr>
          <w:t>s</w:t>
        </w:r>
      </w:ins>
      <w:r w:rsidRPr="00925EBE">
        <w:rPr>
          <w:lang w:val="fr-BE"/>
        </w:rPr>
        <w:t xml:space="preserve"> que l’opérateur alternatif souhaite </w:t>
      </w:r>
      <w:del w:id="146" w:author="VOO" w:date="2012-09-17T18:43:00Z">
        <w:r>
          <w:rPr>
            <w:lang w:val="fr-BE"/>
          </w:rPr>
          <w:delText>développer, notamment les chaînes, les profils internet</w:delText>
        </w:r>
      </w:del>
      <w:ins w:id="147" w:author="VOO" w:date="2012-09-17T18:43:00Z">
        <w:r w:rsidR="00135885" w:rsidRPr="00925EBE">
          <w:rPr>
            <w:lang w:val="fr-BE"/>
          </w:rPr>
          <w:t>contracter</w:t>
        </w:r>
      </w:ins>
      <w:r w:rsidRPr="00925EBE">
        <w:rPr>
          <w:lang w:val="fr-BE"/>
        </w:rPr>
        <w:t xml:space="preserve"> et les types d’équipements qu’il souhaite offrir</w:t>
      </w:r>
      <w:del w:id="148" w:author="VOO" w:date="2012-09-17T18:43:00Z">
        <w:r>
          <w:rPr>
            <w:lang w:val="fr-BE"/>
          </w:rPr>
          <w:delText xml:space="preserve"> afin</w:delText>
        </w:r>
      </w:del>
      <w:ins w:id="149" w:author="VOO" w:date="2012-09-17T18:43:00Z">
        <w:r w:rsidR="00A2799A" w:rsidRPr="00925EBE">
          <w:rPr>
            <w:lang w:val="fr-BE"/>
          </w:rPr>
          <w:t>.</w:t>
        </w:r>
      </w:ins>
    </w:p>
    <w:p w:rsidR="00F27258" w:rsidRPr="00925EBE" w:rsidRDefault="00A2799A" w:rsidP="007A3B98">
      <w:pPr>
        <w:pStyle w:val="Paragraphedeliste"/>
        <w:numPr>
          <w:ilvl w:val="0"/>
          <w:numId w:val="3"/>
        </w:numPr>
        <w:rPr>
          <w:lang w:val="fr-BE"/>
        </w:rPr>
      </w:pPr>
      <w:ins w:id="150" w:author="VOO" w:date="2012-09-17T18:43:00Z">
        <w:r w:rsidRPr="00925EBE">
          <w:rPr>
            <w:lang w:val="fr-BE"/>
          </w:rPr>
          <w:t>Une description</w:t>
        </w:r>
      </w:ins>
      <w:r w:rsidRPr="00925EBE">
        <w:rPr>
          <w:lang w:val="fr-BE"/>
        </w:rPr>
        <w:t xml:space="preserve"> de </w:t>
      </w:r>
      <w:del w:id="151" w:author="VOO" w:date="2012-09-17T18:43:00Z">
        <w:r w:rsidR="00064304">
          <w:rPr>
            <w:lang w:val="fr-BE"/>
          </w:rPr>
          <w:delText xml:space="preserve">justifier la </w:delText>
        </w:r>
      </w:del>
      <w:ins w:id="152" w:author="VOO" w:date="2012-09-17T18:43:00Z">
        <w:r w:rsidRPr="00925EBE">
          <w:rPr>
            <w:lang w:val="fr-BE"/>
          </w:rPr>
          <w:t>tout</w:t>
        </w:r>
        <w:r w:rsidR="00351028" w:rsidRPr="00925EBE">
          <w:rPr>
            <w:lang w:val="fr-BE"/>
          </w:rPr>
          <w:t>e demande</w:t>
        </w:r>
        <w:r w:rsidRPr="00925EBE">
          <w:rPr>
            <w:lang w:val="fr-BE"/>
          </w:rPr>
          <w:t xml:space="preserve"> qui n’est </w:t>
        </w:r>
        <w:r w:rsidR="00351028" w:rsidRPr="00925EBE">
          <w:rPr>
            <w:lang w:val="fr-BE"/>
          </w:rPr>
          <w:t xml:space="preserve">pas </w:t>
        </w:r>
        <w:r w:rsidRPr="00925EBE">
          <w:rPr>
            <w:lang w:val="fr-BE"/>
          </w:rPr>
          <w:t>en</w:t>
        </w:r>
        <w:r w:rsidR="00064304" w:rsidRPr="00925EBE">
          <w:rPr>
            <w:lang w:val="fr-BE"/>
          </w:rPr>
          <w:t xml:space="preserve"> </w:t>
        </w:r>
      </w:ins>
      <w:r w:rsidR="00064304" w:rsidRPr="00925EBE">
        <w:rPr>
          <w:lang w:val="fr-BE"/>
        </w:rPr>
        <w:t xml:space="preserve">conformité </w:t>
      </w:r>
      <w:del w:id="153" w:author="VOO" w:date="2012-09-17T18:43:00Z">
        <w:r w:rsidR="00064304">
          <w:rPr>
            <w:lang w:val="fr-BE"/>
          </w:rPr>
          <w:delText xml:space="preserve">de sa demande </w:delText>
        </w:r>
      </w:del>
      <w:r w:rsidR="00064304" w:rsidRPr="00925EBE">
        <w:rPr>
          <w:lang w:val="fr-BE"/>
        </w:rPr>
        <w:t xml:space="preserve">avec </w:t>
      </w:r>
      <w:r w:rsidR="00351028" w:rsidRPr="00925EBE">
        <w:rPr>
          <w:lang w:val="fr-BE"/>
        </w:rPr>
        <w:t>les conditions de cette Offre de Référence</w:t>
      </w:r>
      <w:del w:id="154" w:author="VOO" w:date="2012-09-17T18:43:00Z">
        <w:r w:rsidR="00064304">
          <w:rPr>
            <w:lang w:val="fr-BE"/>
          </w:rPr>
          <w:delText>, ainsi que de permettre l’établissement d’un calendrier de mise en œuvre</w:delText>
        </w:r>
      </w:del>
      <w:ins w:id="155" w:author="VOO" w:date="2012-09-17T18:43:00Z">
        <w:r w:rsidR="00351028" w:rsidRPr="00925EBE">
          <w:rPr>
            <w:lang w:val="fr-BE"/>
          </w:rPr>
          <w:t xml:space="preserve"> ou qui est complémentaire à ces conditions</w:t>
        </w:r>
      </w:ins>
      <w:r w:rsidR="00064304" w:rsidRPr="00925EBE">
        <w:rPr>
          <w:lang w:val="fr-BE"/>
        </w:rPr>
        <w:t>;</w:t>
      </w:r>
    </w:p>
    <w:p w:rsidR="00F27258" w:rsidRPr="00925EBE" w:rsidRDefault="00064304" w:rsidP="007A3B98">
      <w:pPr>
        <w:pStyle w:val="Paragraphedeliste"/>
        <w:numPr>
          <w:ilvl w:val="0"/>
          <w:numId w:val="3"/>
        </w:numPr>
        <w:rPr>
          <w:lang w:val="fr-BE"/>
        </w:rPr>
      </w:pPr>
      <w:r w:rsidRPr="00925EBE">
        <w:rPr>
          <w:lang w:val="fr-BE"/>
        </w:rPr>
        <w:t>Un engagement du paiement de l’ « Upfront fee »</w:t>
      </w:r>
      <w:ins w:id="156" w:author="VOO" w:date="2012-09-17T18:43:00Z">
        <w:r w:rsidR="005913D8">
          <w:rPr>
            <w:lang w:val="fr-BE"/>
          </w:rPr>
          <w:t xml:space="preserve"> (Voir Appendix A.10)</w:t>
        </w:r>
      </w:ins>
      <w:r w:rsidRPr="00925EBE">
        <w:rPr>
          <w:lang w:val="fr-BE"/>
        </w:rPr>
        <w:t xml:space="preserve"> nécessaire pour la conduite des négociations et pour débuter l’implémentation et les tests du Service avec l’opérateur alternatif. </w:t>
      </w:r>
    </w:p>
    <w:p w:rsidR="00F27258" w:rsidRPr="00925EBE" w:rsidRDefault="00064304" w:rsidP="007A3B98">
      <w:pPr>
        <w:pStyle w:val="Paragraphedeliste"/>
        <w:numPr>
          <w:ilvl w:val="0"/>
          <w:numId w:val="3"/>
        </w:numPr>
        <w:rPr>
          <w:lang w:val="fr-BE"/>
        </w:rPr>
      </w:pPr>
      <w:r w:rsidRPr="00925EBE">
        <w:rPr>
          <w:lang w:val="fr-BE"/>
        </w:rPr>
        <w:t>La signature d’une déclaration de confidentialité reprise en annexe.</w:t>
      </w:r>
    </w:p>
    <w:p w:rsidR="00F27258" w:rsidRPr="00925EBE" w:rsidRDefault="00F27258">
      <w:pPr>
        <w:ind w:left="360"/>
        <w:rPr>
          <w:lang w:val="fr-BE"/>
        </w:rPr>
      </w:pPr>
    </w:p>
    <w:p w:rsidR="00F27258" w:rsidRPr="00925EBE" w:rsidRDefault="00064304">
      <w:pPr>
        <w:rPr>
          <w:lang w:val="fr-BE"/>
        </w:rPr>
      </w:pPr>
      <w:r w:rsidRPr="00925EBE">
        <w:rPr>
          <w:lang w:val="fr-BE"/>
        </w:rPr>
        <w:t xml:space="preserve">En supplément, l’opérateur alternatif doit respecter les exigences suivantes : </w:t>
      </w:r>
    </w:p>
    <w:p w:rsidR="00F27258" w:rsidRPr="00925EBE" w:rsidRDefault="00064304">
      <w:pPr>
        <w:pStyle w:val="Titre4"/>
        <w:rPr>
          <w:lang w:val="fr-BE"/>
        </w:rPr>
      </w:pPr>
      <w:r w:rsidRPr="00925EBE">
        <w:rPr>
          <w:lang w:val="fr-BE"/>
        </w:rPr>
        <w:t>Service de Revente de l’Offre Analogique</w:t>
      </w:r>
    </w:p>
    <w:p w:rsidR="00F27258" w:rsidRPr="00925EBE" w:rsidRDefault="00064304" w:rsidP="007A3B98">
      <w:pPr>
        <w:pStyle w:val="Paragraphedeliste"/>
        <w:numPr>
          <w:ilvl w:val="0"/>
          <w:numId w:val="3"/>
        </w:numPr>
        <w:jc w:val="both"/>
        <w:rPr>
          <w:lang w:val="fr-BE"/>
        </w:rPr>
      </w:pPr>
      <w:r w:rsidRPr="00925EBE">
        <w:rPr>
          <w:lang w:val="fr-BE"/>
        </w:rPr>
        <w:t xml:space="preserve">La preuve qu’il </w:t>
      </w:r>
      <w:del w:id="157" w:author="VOO" w:date="2012-09-17T18:43:00Z">
        <w:r>
          <w:rPr>
            <w:lang w:val="fr-BE"/>
          </w:rPr>
          <w:delText>détient tous les</w:delText>
        </w:r>
      </w:del>
      <w:ins w:id="158" w:author="VOO" w:date="2012-09-17T18:43:00Z">
        <w:r w:rsidR="008E0D84">
          <w:rPr>
            <w:lang w:val="fr-BE"/>
          </w:rPr>
          <w:t>est en négociation avec les fournisseurs des</w:t>
        </w:r>
      </w:ins>
      <w:r w:rsidR="008E0D84">
        <w:rPr>
          <w:lang w:val="fr-BE"/>
        </w:rPr>
        <w:t xml:space="preserve"> </w:t>
      </w:r>
      <w:r w:rsidRPr="00925EBE">
        <w:rPr>
          <w:lang w:val="fr-BE"/>
        </w:rPr>
        <w:t>Droits requis pour revendre l’Offre Analogique ;</w:t>
      </w:r>
    </w:p>
    <w:p w:rsidR="00F27258" w:rsidRPr="00925EBE" w:rsidRDefault="00064304" w:rsidP="007A3B98">
      <w:pPr>
        <w:pStyle w:val="Paragraphedeliste"/>
        <w:numPr>
          <w:ilvl w:val="0"/>
          <w:numId w:val="3"/>
        </w:numPr>
        <w:rPr>
          <w:lang w:val="fr-BE"/>
        </w:rPr>
      </w:pPr>
      <w:r w:rsidRPr="00925EBE">
        <w:rPr>
          <w:lang w:val="fr-BE"/>
        </w:rPr>
        <w:t>Une prévision des volumes opérationnels, pour la première année de Revente de l’Offre Analogique, par chef</w:t>
      </w:r>
      <w:del w:id="159" w:author="VOO" w:date="2012-09-17T18:43:00Z">
        <w:r>
          <w:rPr>
            <w:lang w:val="fr-BE"/>
          </w:rPr>
          <w:delText xml:space="preserve"> </w:delText>
        </w:r>
      </w:del>
      <w:ins w:id="160" w:author="VOO" w:date="2012-09-17T18:43:00Z">
        <w:r w:rsidR="00925EBE">
          <w:rPr>
            <w:lang w:val="fr-BE"/>
          </w:rPr>
          <w:t>-</w:t>
        </w:r>
      </w:ins>
      <w:r w:rsidRPr="00925EBE">
        <w:rPr>
          <w:lang w:val="fr-BE"/>
        </w:rPr>
        <w:t xml:space="preserve">lieu de province et ce pour des raisons opérationnelles de qualité de service. </w:t>
      </w:r>
    </w:p>
    <w:p w:rsidR="00F27258" w:rsidRPr="00925EBE" w:rsidRDefault="00064304">
      <w:pPr>
        <w:pStyle w:val="Titre4"/>
        <w:rPr>
          <w:lang w:val="fr-BE"/>
        </w:rPr>
      </w:pPr>
      <w:r w:rsidRPr="00925EBE">
        <w:rPr>
          <w:lang w:val="fr-BE"/>
        </w:rPr>
        <w:t>Service d’Accès à la Plateforme de Télévision Numérique</w:t>
      </w:r>
    </w:p>
    <w:p w:rsidR="00F27258" w:rsidRPr="00925EBE" w:rsidRDefault="00064304" w:rsidP="007A3B98">
      <w:pPr>
        <w:pStyle w:val="Paragraphedeliste"/>
        <w:numPr>
          <w:ilvl w:val="0"/>
          <w:numId w:val="3"/>
        </w:numPr>
        <w:rPr>
          <w:lang w:val="fr-BE"/>
        </w:rPr>
      </w:pPr>
      <w:r w:rsidRPr="00925EBE">
        <w:rPr>
          <w:lang w:val="fr-BE"/>
        </w:rPr>
        <w:lastRenderedPageBreak/>
        <w:t xml:space="preserve">La preuve qu’il </w:t>
      </w:r>
      <w:del w:id="161" w:author="VOO" w:date="2012-09-17T18:43:00Z">
        <w:r>
          <w:rPr>
            <w:lang w:val="fr-BE"/>
          </w:rPr>
          <w:delText>détient les</w:delText>
        </w:r>
      </w:del>
      <w:ins w:id="162" w:author="VOO" w:date="2012-09-17T18:43:00Z">
        <w:r w:rsidR="008E0D84">
          <w:rPr>
            <w:lang w:val="fr-BE"/>
          </w:rPr>
          <w:t>est en négociation avec les fournisseurs des</w:t>
        </w:r>
      </w:ins>
      <w:r w:rsidR="008E0D84">
        <w:rPr>
          <w:lang w:val="fr-BE"/>
        </w:rPr>
        <w:t xml:space="preserve"> </w:t>
      </w:r>
      <w:r w:rsidRPr="00925EBE">
        <w:rPr>
          <w:lang w:val="fr-BE"/>
        </w:rPr>
        <w:t xml:space="preserve">Droits requis pour les </w:t>
      </w:r>
      <w:r w:rsidRPr="00925EBE">
        <w:rPr>
          <w:rStyle w:val="shorttext"/>
          <w:lang w:val="fr-BE"/>
        </w:rPr>
        <w:t xml:space="preserve">chaînes comprises dans son offre numérique </w:t>
      </w:r>
      <w:r w:rsidRPr="00925EBE">
        <w:rPr>
          <w:lang w:val="fr-BE"/>
        </w:rPr>
        <w:t>;</w:t>
      </w:r>
    </w:p>
    <w:p w:rsidR="00F27258" w:rsidRPr="00925EBE" w:rsidRDefault="00064304" w:rsidP="007A3B98">
      <w:pPr>
        <w:pStyle w:val="Paragraphedeliste"/>
        <w:numPr>
          <w:ilvl w:val="0"/>
          <w:numId w:val="3"/>
        </w:numPr>
        <w:rPr>
          <w:lang w:val="fr-BE"/>
        </w:rPr>
      </w:pPr>
      <w:r w:rsidRPr="00925EBE">
        <w:rPr>
          <w:lang w:val="fr-BE"/>
        </w:rPr>
        <w:t>La zone géographique dans laquelle il souhaite offrir son offre numérique ;</w:t>
      </w:r>
    </w:p>
    <w:p w:rsidR="00F27258" w:rsidRPr="00925EBE" w:rsidRDefault="00064304" w:rsidP="007A3B98">
      <w:pPr>
        <w:pStyle w:val="Paragraphedeliste"/>
        <w:numPr>
          <w:ilvl w:val="0"/>
          <w:numId w:val="3"/>
        </w:numPr>
        <w:rPr>
          <w:lang w:val="fr-BE"/>
        </w:rPr>
      </w:pPr>
      <w:r w:rsidRPr="00925EBE">
        <w:rPr>
          <w:lang w:val="fr-BE"/>
        </w:rPr>
        <w:t xml:space="preserve">Une prévision des volumes opérationnels pour la première année de Revente de l’Accès à la Plateforme de Télévision numérique, y compris pour l’Accès VOD, par </w:t>
      </w:r>
      <w:r w:rsidR="00925EBE" w:rsidRPr="00925EBE">
        <w:rPr>
          <w:lang w:val="fr-BE"/>
        </w:rPr>
        <w:t>chef</w:t>
      </w:r>
      <w:del w:id="163" w:author="VOO" w:date="2012-09-17T18:43:00Z">
        <w:r>
          <w:rPr>
            <w:lang w:val="fr-BE"/>
          </w:rPr>
          <w:delText xml:space="preserve"> </w:delText>
        </w:r>
      </w:del>
      <w:ins w:id="164" w:author="VOO" w:date="2012-09-17T18:43:00Z">
        <w:r w:rsidR="00925EBE" w:rsidRPr="00925EBE">
          <w:rPr>
            <w:lang w:val="fr-BE"/>
          </w:rPr>
          <w:t>-</w:t>
        </w:r>
      </w:ins>
      <w:r w:rsidR="00925EBE" w:rsidRPr="00925EBE">
        <w:rPr>
          <w:lang w:val="fr-BE"/>
        </w:rPr>
        <w:t>lieu</w:t>
      </w:r>
      <w:r w:rsidRPr="00925EBE">
        <w:rPr>
          <w:lang w:val="fr-BE"/>
        </w:rPr>
        <w:t xml:space="preserve"> de province et ce pour des raisons opérationnelles de qualité de service. </w:t>
      </w:r>
    </w:p>
    <w:p w:rsidR="00F27258" w:rsidRPr="00925EBE" w:rsidRDefault="00064304">
      <w:pPr>
        <w:pStyle w:val="Titre4"/>
        <w:rPr>
          <w:lang w:val="fr-BE"/>
        </w:rPr>
      </w:pPr>
      <w:r w:rsidRPr="00925EBE">
        <w:rPr>
          <w:lang w:val="fr-BE"/>
        </w:rPr>
        <w:t>Service de Revente de l’Offre d’Accès Haut Débit</w:t>
      </w:r>
    </w:p>
    <w:p w:rsidR="00F27258" w:rsidRPr="00925EBE" w:rsidRDefault="00064304" w:rsidP="007A3B98">
      <w:pPr>
        <w:pStyle w:val="Paragraphedeliste"/>
        <w:numPr>
          <w:ilvl w:val="0"/>
          <w:numId w:val="3"/>
        </w:numPr>
        <w:rPr>
          <w:lang w:val="fr-BE"/>
        </w:rPr>
      </w:pPr>
      <w:r w:rsidRPr="00925EBE">
        <w:rPr>
          <w:lang w:val="fr-BE"/>
        </w:rPr>
        <w:t xml:space="preserve">Une prévision des volumes opérationnels pour la première année de Revente de l’Offre d’Accès Haut Débit par type de Profil et par </w:t>
      </w:r>
      <w:r w:rsidR="00925EBE" w:rsidRPr="00925EBE">
        <w:rPr>
          <w:lang w:val="fr-BE"/>
        </w:rPr>
        <w:t>chef</w:t>
      </w:r>
      <w:del w:id="165" w:author="VOO" w:date="2012-09-17T18:43:00Z">
        <w:r>
          <w:rPr>
            <w:lang w:val="fr-BE"/>
          </w:rPr>
          <w:delText xml:space="preserve"> </w:delText>
        </w:r>
      </w:del>
      <w:ins w:id="166" w:author="VOO" w:date="2012-09-17T18:43:00Z">
        <w:r w:rsidR="00925EBE" w:rsidRPr="00925EBE">
          <w:rPr>
            <w:lang w:val="fr-BE"/>
          </w:rPr>
          <w:t>-</w:t>
        </w:r>
      </w:ins>
      <w:r w:rsidR="00925EBE" w:rsidRPr="00925EBE">
        <w:rPr>
          <w:lang w:val="fr-BE"/>
        </w:rPr>
        <w:t>lieu</w:t>
      </w:r>
      <w:r w:rsidRPr="00925EBE">
        <w:rPr>
          <w:lang w:val="fr-BE"/>
        </w:rPr>
        <w:t xml:space="preserve"> de province et ce pour des raisons opérationnelles de qualité de service.</w:t>
      </w:r>
    </w:p>
    <w:p w:rsidR="00F27258" w:rsidRPr="00925EBE" w:rsidRDefault="00064304" w:rsidP="007A3B98">
      <w:pPr>
        <w:pStyle w:val="Paragraphedeliste"/>
        <w:numPr>
          <w:ilvl w:val="0"/>
          <w:numId w:val="3"/>
        </w:numPr>
        <w:rPr>
          <w:lang w:val="fr-BE"/>
        </w:rPr>
      </w:pPr>
      <w:r w:rsidRPr="00925EBE">
        <w:rPr>
          <w:lang w:val="fr-BE"/>
        </w:rPr>
        <w:t>La zone géographique dans laquelle il souhaite offrir son offre de revente d’accès Internet haut débit;</w:t>
      </w:r>
    </w:p>
    <w:p w:rsidR="00F27258" w:rsidRPr="00925EBE" w:rsidRDefault="00064304">
      <w:pPr>
        <w:rPr>
          <w:lang w:val="fr-BE"/>
        </w:rPr>
      </w:pPr>
      <w:r w:rsidRPr="00925EBE">
        <w:rPr>
          <w:lang w:val="fr-BE"/>
        </w:rPr>
        <w:t>Cette information doit être envoyée par lettre recommandée à :</w:t>
      </w:r>
    </w:p>
    <w:p w:rsidR="00F27258" w:rsidRPr="00925EBE" w:rsidRDefault="00F27258">
      <w:pPr>
        <w:pStyle w:val="Sansinterligne"/>
        <w:rPr>
          <w:sz w:val="22"/>
          <w:szCs w:val="22"/>
          <w:lang w:val="fr-BE"/>
        </w:rPr>
      </w:pPr>
    </w:p>
    <w:p w:rsidR="00F27258" w:rsidRPr="00925EBE" w:rsidRDefault="00064304">
      <w:pPr>
        <w:pStyle w:val="Sansinterligne"/>
        <w:rPr>
          <w:b/>
          <w:sz w:val="22"/>
          <w:szCs w:val="22"/>
          <w:lang w:val="fr-BE"/>
        </w:rPr>
      </w:pPr>
      <w:r w:rsidRPr="00925EBE">
        <w:rPr>
          <w:b/>
          <w:sz w:val="22"/>
          <w:szCs w:val="22"/>
          <w:lang w:val="fr-BE"/>
        </w:rPr>
        <w:t>TECTEO</w:t>
      </w:r>
    </w:p>
    <w:p w:rsidR="00F27258" w:rsidRPr="00925EBE" w:rsidRDefault="00064304">
      <w:pPr>
        <w:pStyle w:val="Sansinterligne"/>
        <w:rPr>
          <w:sz w:val="22"/>
          <w:szCs w:val="22"/>
          <w:lang w:val="fr-BE"/>
        </w:rPr>
      </w:pPr>
      <w:r w:rsidRPr="00925EBE">
        <w:rPr>
          <w:sz w:val="22"/>
          <w:szCs w:val="22"/>
          <w:lang w:val="fr-BE"/>
        </w:rPr>
        <w:t>A l’attention du département Regulatory &amp; Wholesale.</w:t>
      </w:r>
    </w:p>
    <w:p w:rsidR="00F27258" w:rsidRPr="00925EBE" w:rsidRDefault="00064304">
      <w:pPr>
        <w:pStyle w:val="Sansinterligne"/>
        <w:rPr>
          <w:sz w:val="22"/>
          <w:szCs w:val="22"/>
          <w:lang w:val="fr-BE"/>
        </w:rPr>
      </w:pPr>
      <w:r w:rsidRPr="00925EBE">
        <w:rPr>
          <w:sz w:val="22"/>
          <w:szCs w:val="22"/>
          <w:lang w:val="fr-BE"/>
        </w:rPr>
        <w:t>Rue Louvrex, 95</w:t>
      </w:r>
    </w:p>
    <w:p w:rsidR="00F27258" w:rsidRPr="00925EBE" w:rsidRDefault="00064304">
      <w:pPr>
        <w:pStyle w:val="Sansinterligne"/>
        <w:rPr>
          <w:sz w:val="22"/>
          <w:szCs w:val="22"/>
          <w:lang w:val="fr-BE"/>
        </w:rPr>
      </w:pPr>
      <w:r w:rsidRPr="00925EBE">
        <w:rPr>
          <w:sz w:val="22"/>
          <w:szCs w:val="22"/>
          <w:lang w:val="fr-BE"/>
        </w:rPr>
        <w:t>4000 Liège</w:t>
      </w:r>
    </w:p>
    <w:p w:rsidR="00F27258" w:rsidRPr="00925EBE" w:rsidRDefault="00F27258">
      <w:pPr>
        <w:pStyle w:val="Sansinterligne"/>
        <w:rPr>
          <w:sz w:val="22"/>
          <w:szCs w:val="22"/>
          <w:lang w:val="fr-BE"/>
        </w:rPr>
      </w:pPr>
    </w:p>
    <w:p w:rsidR="00F27258" w:rsidRPr="00925EBE" w:rsidRDefault="00F27258">
      <w:pPr>
        <w:pStyle w:val="Sansinterligne"/>
        <w:rPr>
          <w:sz w:val="22"/>
          <w:szCs w:val="22"/>
          <w:lang w:val="fr-BE"/>
        </w:rPr>
      </w:pPr>
    </w:p>
    <w:p w:rsidR="00F27258" w:rsidRPr="00925EBE" w:rsidRDefault="00064304">
      <w:pPr>
        <w:pStyle w:val="Titre3"/>
        <w:rPr>
          <w:lang w:val="fr-BE"/>
        </w:rPr>
      </w:pPr>
      <w:bookmarkStart w:id="167" w:name="_Toc315161772"/>
      <w:bookmarkStart w:id="168" w:name="_Toc338252062"/>
      <w:r w:rsidRPr="00925EBE">
        <w:rPr>
          <w:lang w:val="fr-BE"/>
        </w:rPr>
        <w:t>Procédure de négociation</w:t>
      </w:r>
      <w:bookmarkEnd w:id="167"/>
      <w:bookmarkEnd w:id="168"/>
    </w:p>
    <w:p w:rsidR="00F27258" w:rsidRPr="00925EBE" w:rsidRDefault="00F27258">
      <w:pPr>
        <w:rPr>
          <w:lang w:val="fr-BE"/>
        </w:rPr>
      </w:pPr>
    </w:p>
    <w:p w:rsidR="00F27258" w:rsidRPr="00925EBE" w:rsidRDefault="00064304">
      <w:pPr>
        <w:rPr>
          <w:lang w:val="fr-BE"/>
        </w:rPr>
      </w:pPr>
      <w:r w:rsidRPr="00925EBE">
        <w:rPr>
          <w:lang w:val="fr-BE"/>
        </w:rPr>
        <w:t>Après réception de la demande, TECTEO vérifiera si la demande est complète, c’est-à-dire si elle comprend tous les éléments mentionnés ci-dessus. En cas de demande incomplète, TECTEO informera l’opérateur alternatif de ce fait</w:t>
      </w:r>
      <w:del w:id="169" w:author="VOO" w:date="2012-09-17T18:43:00Z">
        <w:r>
          <w:rPr>
            <w:lang w:val="fr-BE"/>
          </w:rPr>
          <w:delText xml:space="preserve"> et arrêtera la procédure.</w:delText>
        </w:r>
      </w:del>
      <w:ins w:id="170" w:author="VOO" w:date="2012-09-17T18:43:00Z">
        <w:r w:rsidRPr="00925EBE">
          <w:rPr>
            <w:lang w:val="fr-BE"/>
          </w:rPr>
          <w:t>.</w:t>
        </w:r>
        <w:r w:rsidR="00351028" w:rsidRPr="00925EBE">
          <w:rPr>
            <w:lang w:val="fr-BE"/>
          </w:rPr>
          <w:t xml:space="preserve"> </w:t>
        </w:r>
        <w:r w:rsidR="009B0B1F" w:rsidRPr="00925EBE">
          <w:rPr>
            <w:lang w:val="fr-BE"/>
          </w:rPr>
          <w:t xml:space="preserve">Dans tel cas, c’est la responsabilité de l’opérateur alternatif de faire parvenir </w:t>
        </w:r>
        <w:r w:rsidR="008E0D84">
          <w:rPr>
            <w:lang w:val="fr-BE"/>
          </w:rPr>
          <w:t xml:space="preserve">à </w:t>
        </w:r>
        <w:r w:rsidR="009B0B1F" w:rsidRPr="00925EBE">
          <w:rPr>
            <w:lang w:val="fr-BE"/>
          </w:rPr>
          <w:t xml:space="preserve">les éléments manquants </w:t>
        </w:r>
        <w:r w:rsidR="009C23C6" w:rsidRPr="00925EBE">
          <w:rPr>
            <w:lang w:val="fr-BE"/>
          </w:rPr>
          <w:t xml:space="preserve">le plus vite que possible </w:t>
        </w:r>
        <w:r w:rsidR="008E0D84">
          <w:rPr>
            <w:lang w:val="fr-BE"/>
          </w:rPr>
          <w:t>à</w:t>
        </w:r>
        <w:r w:rsidR="009B0B1F" w:rsidRPr="00925EBE">
          <w:rPr>
            <w:lang w:val="fr-BE"/>
          </w:rPr>
          <w:t>TECTEO</w:t>
        </w:r>
        <w:r w:rsidR="009C23C6" w:rsidRPr="00925EBE">
          <w:rPr>
            <w:lang w:val="fr-BE"/>
          </w:rPr>
          <w:t xml:space="preserve"> </w:t>
        </w:r>
        <w:r w:rsidR="002836E0" w:rsidRPr="00925EBE">
          <w:rPr>
            <w:lang w:val="fr-BE"/>
          </w:rPr>
          <w:t>afin d’</w:t>
        </w:r>
        <w:r w:rsidR="009C23C6" w:rsidRPr="00925EBE">
          <w:rPr>
            <w:lang w:val="fr-BE"/>
          </w:rPr>
          <w:t xml:space="preserve">éviter que la signature du Contrat </w:t>
        </w:r>
        <w:r w:rsidR="002836E0" w:rsidRPr="00925EBE">
          <w:rPr>
            <w:lang w:val="fr-BE"/>
          </w:rPr>
          <w:t>soit</w:t>
        </w:r>
        <w:r w:rsidR="009C23C6" w:rsidRPr="00925EBE">
          <w:rPr>
            <w:lang w:val="fr-BE"/>
          </w:rPr>
          <w:t xml:space="preserve"> reportée. </w:t>
        </w:r>
      </w:ins>
    </w:p>
    <w:p w:rsidR="00F27258" w:rsidRPr="00925EBE" w:rsidRDefault="00064304">
      <w:pPr>
        <w:rPr>
          <w:lang w:val="fr-BE"/>
        </w:rPr>
      </w:pPr>
      <w:del w:id="171" w:author="VOO" w:date="2012-09-17T18:43:00Z">
        <w:r>
          <w:rPr>
            <w:lang w:val="fr-BE"/>
          </w:rPr>
          <w:delText xml:space="preserve">Si la demande est considérée complète, </w:delText>
        </w:r>
      </w:del>
      <w:r w:rsidRPr="00925EBE">
        <w:rPr>
          <w:lang w:val="fr-BE"/>
        </w:rPr>
        <w:t xml:space="preserve">TECTEO informera l’opérateur alternatif du caractère acceptable ou non de sa demande de négociation. </w:t>
      </w:r>
      <w:del w:id="172" w:author="VOO" w:date="2012-09-17T18:43:00Z">
        <w:r>
          <w:rPr>
            <w:lang w:val="fr-BE"/>
          </w:rPr>
          <w:delText xml:space="preserve"> </w:delText>
        </w:r>
      </w:del>
      <w:r w:rsidRPr="00925EBE">
        <w:rPr>
          <w:lang w:val="fr-BE"/>
        </w:rPr>
        <w:t>Une demande est considérée acceptable si tous les aspects de la demande sont en conformité avec les conditions de cette Offre de Référence.</w:t>
      </w:r>
    </w:p>
    <w:p w:rsidR="00F27258" w:rsidRPr="00925EBE" w:rsidRDefault="00064304">
      <w:pPr>
        <w:rPr>
          <w:lang w:val="fr-BE"/>
        </w:rPr>
      </w:pPr>
      <w:r w:rsidRPr="00925EBE">
        <w:rPr>
          <w:lang w:val="fr-BE"/>
        </w:rPr>
        <w:t xml:space="preserve">Dans le cas où TECTEO considère la demande comme étant </w:t>
      </w:r>
      <w:del w:id="173" w:author="VOO" w:date="2012-09-17T18:43:00Z">
        <w:r>
          <w:rPr>
            <w:lang w:val="fr-BE"/>
          </w:rPr>
          <w:delText xml:space="preserve">complète et </w:delText>
        </w:r>
      </w:del>
      <w:r w:rsidRPr="00925EBE">
        <w:rPr>
          <w:lang w:val="fr-BE"/>
        </w:rPr>
        <w:t>acceptable, TECTEO invitera l’opérateur alternatif à une première réunion pour initier la procédure de négociation de Contrat</w:t>
      </w:r>
      <w:ins w:id="174" w:author="VOO" w:date="2012-09-17T18:43:00Z">
        <w:r w:rsidR="002836E0" w:rsidRPr="00925EBE">
          <w:rPr>
            <w:lang w:val="fr-BE"/>
          </w:rPr>
          <w:t>, visant à arriver à la signature du Contrat au plus tard 15 Jours Ouvrables après la réception de la demande de négociation</w:t>
        </w:r>
      </w:ins>
      <w:r w:rsidRPr="00925EBE">
        <w:rPr>
          <w:lang w:val="fr-BE"/>
        </w:rPr>
        <w:t>.</w:t>
      </w:r>
    </w:p>
    <w:p w:rsidR="00F27258" w:rsidRPr="00925EBE" w:rsidRDefault="00064304">
      <w:pPr>
        <w:jc w:val="both"/>
        <w:rPr>
          <w:lang w:val="fr-BE"/>
        </w:rPr>
      </w:pPr>
      <w:r w:rsidRPr="00925EBE">
        <w:rPr>
          <w:lang w:val="fr-BE"/>
        </w:rPr>
        <w:t>Si la demande est considérée comme étant</w:t>
      </w:r>
      <w:del w:id="175" w:author="VOO" w:date="2012-09-17T18:43:00Z">
        <w:r>
          <w:rPr>
            <w:lang w:val="fr-BE"/>
          </w:rPr>
          <w:delText xml:space="preserve"> complète et</w:delText>
        </w:r>
      </w:del>
      <w:r w:rsidRPr="00925EBE">
        <w:rPr>
          <w:lang w:val="fr-BE"/>
        </w:rPr>
        <w:t xml:space="preserve"> non acceptable parce que certains aspects de la demande ne sont pas en conformité avec les conditions de cette Offre de Référence, TECTEO informera par écrit l’opérateur alternatif des raisons pour lesquelles elle juge la demande non acceptable.</w:t>
      </w:r>
    </w:p>
    <w:p w:rsidR="00F27258" w:rsidRPr="00925EBE" w:rsidRDefault="00064304">
      <w:pPr>
        <w:rPr>
          <w:lang w:val="fr-BE"/>
        </w:rPr>
      </w:pPr>
      <w:r w:rsidRPr="00925EBE">
        <w:rPr>
          <w:lang w:val="fr-BE"/>
        </w:rPr>
        <w:t>L’opérateur alternatif a, à ce moment, le choix de :</w:t>
      </w:r>
    </w:p>
    <w:p w:rsidR="00F27258" w:rsidRPr="00925EBE" w:rsidRDefault="00064304">
      <w:pPr>
        <w:rPr>
          <w:lang w:val="fr-BE"/>
        </w:rPr>
      </w:pPr>
      <w:r w:rsidRPr="00925EBE">
        <w:rPr>
          <w:lang w:val="fr-BE"/>
        </w:rPr>
        <w:t xml:space="preserve">- modifier sa demande de façon à la rendre conforme avec l’Offre de Référence et dans ce cas, il </w:t>
      </w:r>
      <w:r w:rsidRPr="00925EBE">
        <w:rPr>
          <w:lang w:val="fr-BE"/>
        </w:rPr>
        <w:lastRenderedPageBreak/>
        <w:t xml:space="preserve">sera invité automatiquement à la procédure de négociation de Contrat, </w:t>
      </w:r>
    </w:p>
    <w:p w:rsidR="00F27258" w:rsidRPr="00925EBE" w:rsidRDefault="00064304">
      <w:pPr>
        <w:jc w:val="both"/>
        <w:rPr>
          <w:lang w:val="fr-BE"/>
        </w:rPr>
      </w:pPr>
      <w:r w:rsidRPr="00925EBE">
        <w:rPr>
          <w:lang w:val="fr-BE"/>
        </w:rPr>
        <w:t>- ou</w:t>
      </w:r>
      <w:r w:rsidRPr="00925EBE">
        <w:rPr>
          <w:rFonts w:ascii="Calibri" w:hAnsi="Calibri"/>
          <w:lang w:val="fr-BE"/>
        </w:rPr>
        <w:t xml:space="preserve"> </w:t>
      </w:r>
      <w:r w:rsidRPr="00925EBE">
        <w:rPr>
          <w:rFonts w:ascii="Calibri" w:hAnsi="Calibri"/>
          <w:color w:val="000000" w:themeColor="text1"/>
          <w:lang w:val="fr-BE"/>
        </w:rPr>
        <w:t>d’introduire auprès de  TECTEO une demande d’offre raisonnable en dehors de l’Offre de Référence.  Ces négociations ne seront alors plus régies par les termes de la présente Offre de Référence.</w:t>
      </w:r>
    </w:p>
    <w:p w:rsidR="00F27258" w:rsidRPr="00925EBE" w:rsidRDefault="00064304">
      <w:pPr>
        <w:rPr>
          <w:lang w:val="fr-BE"/>
        </w:rPr>
      </w:pPr>
      <w:r w:rsidRPr="00925EBE">
        <w:rPr>
          <w:lang w:val="fr-BE"/>
        </w:rPr>
        <w:t>En cas de non accord sur les modalités du Contrat, TECTEO en expliquera les raisons par écrit.</w:t>
      </w:r>
    </w:p>
    <w:p w:rsidR="00F337DD" w:rsidRPr="00925EBE" w:rsidRDefault="00F337DD">
      <w:pPr>
        <w:rPr>
          <w:ins w:id="176" w:author="VOO" w:date="2012-09-17T18:43:00Z"/>
          <w:lang w:val="fr-BE"/>
        </w:rPr>
      </w:pPr>
    </w:p>
    <w:p w:rsidR="00F27258" w:rsidRPr="00925EBE" w:rsidRDefault="00064304">
      <w:pPr>
        <w:pStyle w:val="Titre3"/>
        <w:rPr>
          <w:lang w:val="fr-BE"/>
        </w:rPr>
      </w:pPr>
      <w:bookmarkStart w:id="177" w:name="_Toc315161773"/>
      <w:bookmarkStart w:id="178" w:name="_Toc338252063"/>
      <w:r w:rsidRPr="00925EBE">
        <w:rPr>
          <w:lang w:val="fr-BE"/>
        </w:rPr>
        <w:t>Signature du Contrat</w:t>
      </w:r>
      <w:bookmarkEnd w:id="177"/>
      <w:bookmarkEnd w:id="178"/>
    </w:p>
    <w:p w:rsidR="00F27258" w:rsidRPr="00925EBE" w:rsidRDefault="00064304">
      <w:pPr>
        <w:rPr>
          <w:lang w:val="fr-BE"/>
        </w:rPr>
      </w:pPr>
      <w:r w:rsidRPr="00925EBE">
        <w:rPr>
          <w:lang w:val="fr-BE"/>
        </w:rPr>
        <w:t>Sans préjudice du cas particulier de l’acceptation par TECTEO d’une demande non conforme avec les conditions de cette Offre de Référence, l’ensemble des conditions et obligations présentes dans cette Offre de Référence figureront dans le Contrat, ainsi que les conditions et obligations additionnelles négociées et acceptées par les deux parties. Le Contrat contiendra également les mesures négociées en cas de rupture du contrat, de responsabilité, d’indemnisation, de confidentialité, de sécurité, etc.</w:t>
      </w:r>
    </w:p>
    <w:p w:rsidR="00F27258" w:rsidRPr="00925EBE" w:rsidRDefault="00064304">
      <w:pPr>
        <w:rPr>
          <w:lang w:val="fr-BE"/>
        </w:rPr>
      </w:pPr>
      <w:r w:rsidRPr="00925EBE">
        <w:rPr>
          <w:lang w:val="fr-BE"/>
        </w:rPr>
        <w:t>La mise en œuvre opérationnelle du (des) Service(s) Utilisateur Final n’aura lieu</w:t>
      </w:r>
      <w:r w:rsidR="00EA719D" w:rsidRPr="00925EBE">
        <w:rPr>
          <w:lang w:val="fr-BE"/>
        </w:rPr>
        <w:t xml:space="preserve"> </w:t>
      </w:r>
      <w:r w:rsidRPr="00925EBE">
        <w:rPr>
          <w:lang w:val="fr-BE"/>
        </w:rPr>
        <w:t>que lorsque TECTEO aura confirmé au Bénéficiaire la validité de l’implémentation et des tests d’interconnexion.</w:t>
      </w:r>
      <w:ins w:id="179" w:author="VOO" w:date="2012-09-17T18:43:00Z">
        <w:r w:rsidR="00F337DD" w:rsidRPr="00925EBE">
          <w:rPr>
            <w:lang w:val="fr-BE"/>
          </w:rPr>
          <w:t xml:space="preserve"> Les modalités et le planning du </w:t>
        </w:r>
        <w:r w:rsidR="00CE76CE">
          <w:rPr>
            <w:lang w:val="fr-BE"/>
          </w:rPr>
          <w:t>p</w:t>
        </w:r>
        <w:r w:rsidR="00F337DD" w:rsidRPr="00925EBE">
          <w:rPr>
            <w:lang w:val="fr-BE"/>
          </w:rPr>
          <w:t>lan d’implémentation et de test sont inclus en annexe.</w:t>
        </w:r>
      </w:ins>
    </w:p>
    <w:p w:rsidR="00F337DD" w:rsidRPr="00925EBE" w:rsidRDefault="00F337DD">
      <w:pPr>
        <w:rPr>
          <w:ins w:id="180" w:author="VOO" w:date="2012-09-17T18:43:00Z"/>
          <w:lang w:val="fr-BE"/>
        </w:rPr>
      </w:pPr>
    </w:p>
    <w:p w:rsidR="00F27258" w:rsidRPr="00925EBE" w:rsidRDefault="00064304">
      <w:pPr>
        <w:pStyle w:val="Titre3"/>
        <w:rPr>
          <w:lang w:val="fr-BE"/>
        </w:rPr>
      </w:pPr>
      <w:bookmarkStart w:id="181" w:name="_Toc315161774"/>
      <w:bookmarkStart w:id="182" w:name="_Toc338252064"/>
      <w:r w:rsidRPr="00925EBE">
        <w:rPr>
          <w:lang w:val="fr-BE"/>
        </w:rPr>
        <w:t>Transfert de droits du Contrat</w:t>
      </w:r>
      <w:bookmarkEnd w:id="181"/>
      <w:bookmarkEnd w:id="182"/>
    </w:p>
    <w:p w:rsidR="00F27258" w:rsidRPr="00925EBE" w:rsidRDefault="00064304">
      <w:pPr>
        <w:rPr>
          <w:lang w:val="fr-BE"/>
        </w:rPr>
      </w:pPr>
      <w:r w:rsidRPr="00925EBE">
        <w:rPr>
          <w:lang w:val="fr-BE"/>
        </w:rPr>
        <w:t xml:space="preserve">Le Contrat est un accord entre TECTEO et le Bénéficiaire. </w:t>
      </w:r>
      <w:del w:id="183" w:author="VOO" w:date="2012-09-17T18:43:00Z">
        <w:r>
          <w:rPr>
            <w:lang w:val="fr-BE"/>
          </w:rPr>
          <w:delText>En</w:delText>
        </w:r>
      </w:del>
      <w:ins w:id="184" w:author="VOO" w:date="2012-09-17T18:43:00Z">
        <w:r w:rsidR="00A91026" w:rsidRPr="00925EBE">
          <w:rPr>
            <w:lang w:val="fr-BE"/>
          </w:rPr>
          <w:t>Par conséquent, le principe de base est qu’e</w:t>
        </w:r>
        <w:r w:rsidRPr="00925EBE">
          <w:rPr>
            <w:lang w:val="fr-BE"/>
          </w:rPr>
          <w:t>n</w:t>
        </w:r>
      </w:ins>
      <w:r w:rsidRPr="00925EBE">
        <w:rPr>
          <w:lang w:val="fr-BE"/>
        </w:rPr>
        <w:t xml:space="preserve"> aucun cas, le Bénéficiaire ne peut transférer ou demander à TECTEO de transférer, en partie ou en totalité, les droits acquis par le Bénéficiaire sur la base de ce Contrat à une partie tierce.</w:t>
      </w:r>
    </w:p>
    <w:p w:rsidR="00C8145A" w:rsidRPr="00925EBE" w:rsidRDefault="00064304" w:rsidP="00C8145A">
      <w:pPr>
        <w:pStyle w:val="Titre4"/>
        <w:rPr>
          <w:ins w:id="185" w:author="VOO" w:date="2012-09-17T18:43:00Z"/>
          <w:lang w:val="fr-BE"/>
        </w:rPr>
      </w:pPr>
      <w:del w:id="186" w:author="VOO" w:date="2012-09-17T18:43:00Z">
        <w:r>
          <w:rPr>
            <w:lang w:val="fr-BE"/>
          </w:rPr>
          <w:delText>Cependant, le</w:delText>
        </w:r>
      </w:del>
      <w:ins w:id="187" w:author="VOO" w:date="2012-09-17T18:43:00Z">
        <w:r w:rsidR="00C8145A" w:rsidRPr="00925EBE">
          <w:rPr>
            <w:lang w:val="fr-BE"/>
          </w:rPr>
          <w:t>Sous-traitance</w:t>
        </w:r>
      </w:ins>
    </w:p>
    <w:p w:rsidR="00F27258" w:rsidRPr="00925EBE" w:rsidRDefault="00C8145A">
      <w:pPr>
        <w:rPr>
          <w:lang w:val="fr-BE"/>
        </w:rPr>
      </w:pPr>
      <w:ins w:id="188" w:author="VOO" w:date="2012-09-17T18:43:00Z">
        <w:r w:rsidRPr="00925EBE">
          <w:rPr>
            <w:lang w:val="fr-BE"/>
          </w:rPr>
          <w:t>L</w:t>
        </w:r>
        <w:r w:rsidR="00064304" w:rsidRPr="00925EBE">
          <w:rPr>
            <w:lang w:val="fr-BE"/>
          </w:rPr>
          <w:t>e</w:t>
        </w:r>
      </w:ins>
      <w:r w:rsidR="00064304" w:rsidRPr="00925EBE">
        <w:rPr>
          <w:lang w:val="fr-BE"/>
        </w:rPr>
        <w:t xml:space="preserve"> Bénéficiaire a le droit de faire exécuter certains travaux, qui doivent être réalisés dans le cadre de l’usage du Service, par une partie tierce, pour autant que ces travaux soient exécutés en conformité avec les standards et les spécifications techniques, ainsi qu’avec les exigences de certification imposés par cette Offre de Référence et moyennant une information préalable d’au moins </w:t>
      </w:r>
      <w:r w:rsidR="00EA719D" w:rsidRPr="00925EBE">
        <w:rPr>
          <w:lang w:val="fr-BE"/>
        </w:rPr>
        <w:t>1 mois</w:t>
      </w:r>
      <w:r w:rsidR="00064304" w:rsidRPr="00925EBE">
        <w:rPr>
          <w:lang w:val="fr-BE"/>
        </w:rPr>
        <w:t xml:space="preserve"> </w:t>
      </w:r>
      <w:r w:rsidR="00EA719D" w:rsidRPr="00925EBE">
        <w:rPr>
          <w:lang w:val="fr-BE"/>
        </w:rPr>
        <w:t>à</w:t>
      </w:r>
      <w:r w:rsidR="00064304" w:rsidRPr="00925EBE">
        <w:rPr>
          <w:lang w:val="fr-BE"/>
        </w:rPr>
        <w:t xml:space="preserve"> TECTEO.  TECTEO aura le droit de</w:t>
      </w:r>
      <w:r w:rsidR="00EA719D" w:rsidRPr="00925EBE">
        <w:rPr>
          <w:lang w:val="fr-BE"/>
        </w:rPr>
        <w:t xml:space="preserve"> de</w:t>
      </w:r>
      <w:r w:rsidR="00064304" w:rsidRPr="00925EBE">
        <w:rPr>
          <w:lang w:val="fr-BE"/>
        </w:rPr>
        <w:t>mander toutes les informations nécessaire pour vérifier que la partie tierce satisfait aux exigences.  Le tiers s’abstiendra de toute intervention en cas de demande vérification et ce jusqu’à ce que TECTEO ait confirmé que le tiers satisfait les exigences</w:t>
      </w:r>
      <w:ins w:id="189" w:author="VOO" w:date="2012-09-17T18:43:00Z">
        <w:r w:rsidRPr="00925EBE">
          <w:rPr>
            <w:lang w:val="fr-BE"/>
          </w:rPr>
          <w:t>.</w:t>
        </w:r>
      </w:ins>
    </w:p>
    <w:p w:rsidR="00C8145A" w:rsidRPr="00925EBE" w:rsidRDefault="00C8145A" w:rsidP="00C8145A">
      <w:pPr>
        <w:rPr>
          <w:lang w:val="fr-BE"/>
        </w:rPr>
      </w:pPr>
      <w:r w:rsidRPr="00925EBE">
        <w:rPr>
          <w:lang w:val="fr-BE"/>
        </w:rPr>
        <w:t>TECTEO conserve le droit de transférer ou céder le Contrat et faire appel à des tiers pour l’exécution de ces obligations.</w:t>
      </w:r>
    </w:p>
    <w:p w:rsidR="00262818" w:rsidRPr="00925EBE" w:rsidRDefault="005D0024" w:rsidP="00B432A4">
      <w:pPr>
        <w:rPr>
          <w:ins w:id="190" w:author="VOO" w:date="2012-09-17T18:43:00Z"/>
          <w:lang w:val="fr-BE"/>
        </w:rPr>
      </w:pPr>
      <w:ins w:id="191" w:author="VOO" w:date="2012-09-17T18:43:00Z">
        <w:r w:rsidRPr="00524CF9">
          <w:rPr>
            <w:lang w:val="fr-BE"/>
          </w:rPr>
          <w:t xml:space="preserve"> </w:t>
        </w:r>
      </w:ins>
    </w:p>
    <w:p w:rsidR="00C8145A" w:rsidRPr="00925EBE" w:rsidRDefault="00C8145A" w:rsidP="00C8145A">
      <w:pPr>
        <w:pStyle w:val="Titre4"/>
        <w:rPr>
          <w:ins w:id="192" w:author="VOO" w:date="2012-09-17T18:43:00Z"/>
          <w:lang w:val="fr-BE"/>
        </w:rPr>
      </w:pPr>
      <w:ins w:id="193" w:author="VOO" w:date="2012-09-17T18:43:00Z">
        <w:r w:rsidRPr="00925EBE">
          <w:rPr>
            <w:lang w:val="fr-BE"/>
          </w:rPr>
          <w:t>Fusions et acquisitions</w:t>
        </w:r>
      </w:ins>
    </w:p>
    <w:p w:rsidR="00C14AAC" w:rsidRPr="00925EBE" w:rsidRDefault="00C8145A" w:rsidP="00C14AAC">
      <w:pPr>
        <w:rPr>
          <w:ins w:id="194" w:author="VOO" w:date="2012-09-17T18:43:00Z"/>
          <w:lang w:val="fr-BE"/>
        </w:rPr>
      </w:pPr>
      <w:ins w:id="195" w:author="VOO" w:date="2012-09-17T18:43:00Z">
        <w:r w:rsidRPr="00925EBE">
          <w:rPr>
            <w:lang w:val="fr-BE"/>
          </w:rPr>
          <w:t xml:space="preserve">En cas d’une </w:t>
        </w:r>
        <w:r w:rsidR="00B432A4" w:rsidRPr="00925EBE">
          <w:rPr>
            <w:lang w:val="fr-BE"/>
          </w:rPr>
          <w:t>évolu</w:t>
        </w:r>
        <w:r w:rsidRPr="00925EBE">
          <w:rPr>
            <w:lang w:val="fr-BE"/>
          </w:rPr>
          <w:t>tion</w:t>
        </w:r>
        <w:r w:rsidR="00C14AAC" w:rsidRPr="00925EBE">
          <w:rPr>
            <w:lang w:val="fr-BE"/>
          </w:rPr>
          <w:t xml:space="preserve"> qui introduisent un changement du statut </w:t>
        </w:r>
        <w:r w:rsidRPr="00925EBE">
          <w:rPr>
            <w:lang w:val="fr-BE"/>
          </w:rPr>
          <w:t>juridique</w:t>
        </w:r>
        <w:r w:rsidR="00C14AAC" w:rsidRPr="00925EBE">
          <w:rPr>
            <w:lang w:val="fr-BE"/>
          </w:rPr>
          <w:t xml:space="preserve"> du Bénéficiaire, p</w:t>
        </w:r>
        <w:r w:rsidR="005D0024">
          <w:rPr>
            <w:lang w:val="fr-BE"/>
          </w:rPr>
          <w:t xml:space="preserve">a exemple </w:t>
        </w:r>
        <w:r w:rsidR="00C14AAC" w:rsidRPr="00925EBE">
          <w:rPr>
            <w:lang w:val="fr-BE"/>
          </w:rPr>
          <w:t>suite à une fusion avec ou une acquisition par une partie tierce</w:t>
        </w:r>
        <w:r w:rsidR="006C3722" w:rsidRPr="00925EBE">
          <w:rPr>
            <w:lang w:val="fr-BE"/>
          </w:rPr>
          <w:t>,</w:t>
        </w:r>
        <w:r w:rsidR="00C14AAC" w:rsidRPr="00925EBE">
          <w:rPr>
            <w:lang w:val="fr-BE"/>
          </w:rPr>
          <w:t xml:space="preserve"> TECTEO et le </w:t>
        </w:r>
        <w:r w:rsidR="00C14AAC" w:rsidRPr="00925EBE">
          <w:rPr>
            <w:lang w:val="fr-BE"/>
          </w:rPr>
          <w:lastRenderedPageBreak/>
          <w:t xml:space="preserve">Bénéficiaire travailleront ensemble pour réaliser les changements contractuels nécessaires pour transférer </w:t>
        </w:r>
        <w:r w:rsidRPr="00925EBE">
          <w:rPr>
            <w:lang w:val="fr-BE"/>
          </w:rPr>
          <w:t>les droits acquis par le Bénéficiaire sur la base du Contrat</w:t>
        </w:r>
        <w:r w:rsidR="00C14AAC" w:rsidRPr="00925EBE">
          <w:rPr>
            <w:lang w:val="fr-BE"/>
          </w:rPr>
          <w:t xml:space="preserve"> à cette nouvelle entité </w:t>
        </w:r>
        <w:r w:rsidR="00B432A4" w:rsidRPr="00925EBE">
          <w:rPr>
            <w:lang w:val="fr-BE"/>
          </w:rPr>
          <w:t>juridiqu</w:t>
        </w:r>
        <w:r w:rsidR="00C14AAC" w:rsidRPr="00925EBE">
          <w:rPr>
            <w:lang w:val="fr-BE"/>
          </w:rPr>
          <w:t>e, pour autant que cette partie tierce n’est pas exclus du Service par la Décision.</w:t>
        </w:r>
      </w:ins>
    </w:p>
    <w:p w:rsidR="00F27258" w:rsidRPr="00925EBE" w:rsidRDefault="00F27258">
      <w:pPr>
        <w:rPr>
          <w:lang w:val="fr-BE"/>
        </w:rPr>
      </w:pPr>
    </w:p>
    <w:p w:rsidR="00F27258" w:rsidRPr="00925EBE" w:rsidRDefault="00064304">
      <w:pPr>
        <w:pStyle w:val="Titre3"/>
        <w:rPr>
          <w:lang w:val="fr-BE"/>
        </w:rPr>
      </w:pPr>
      <w:bookmarkStart w:id="196" w:name="_Toc315161775"/>
      <w:bookmarkStart w:id="197" w:name="_Toc338252065"/>
      <w:r w:rsidRPr="00925EBE">
        <w:rPr>
          <w:lang w:val="fr-BE"/>
        </w:rPr>
        <w:t>Modification</w:t>
      </w:r>
      <w:bookmarkEnd w:id="196"/>
      <w:bookmarkEnd w:id="197"/>
    </w:p>
    <w:p w:rsidR="005B2833" w:rsidRPr="00925EBE" w:rsidRDefault="005B2833">
      <w:pPr>
        <w:rPr>
          <w:ins w:id="198" w:author="VOO" w:date="2012-09-17T18:43:00Z"/>
          <w:lang w:val="fr-BE"/>
        </w:rPr>
      </w:pPr>
      <w:ins w:id="199" w:author="VOO" w:date="2012-09-17T18:43:00Z">
        <w:r w:rsidRPr="00925EBE">
          <w:rPr>
            <w:lang w:val="fr-BE"/>
          </w:rPr>
          <w:t>L’Offre de Référence de TECTEO pour le Service de Revente de l’Offre Analogique, de l’Accès à la Plateforme de Télévision Numérique et la Revente de l’Offre d’Accès Haut Débit fait partie intégrante du Contrat et ne peut être modifiée qu’après l'approbation formelle d</w:t>
        </w:r>
        <w:r w:rsidR="00CB4F0B" w:rsidRPr="00925EBE">
          <w:rPr>
            <w:lang w:val="fr-BE"/>
          </w:rPr>
          <w:t>u régulateur</w:t>
        </w:r>
        <w:r w:rsidRPr="00925EBE">
          <w:rPr>
            <w:lang w:val="fr-BE"/>
          </w:rPr>
          <w:t xml:space="preserve"> </w:t>
        </w:r>
        <w:r w:rsidR="00CB4F0B" w:rsidRPr="00925EBE">
          <w:rPr>
            <w:lang w:val="fr-BE"/>
          </w:rPr>
          <w:t>compétent</w:t>
        </w:r>
        <w:r w:rsidRPr="00925EBE">
          <w:rPr>
            <w:lang w:val="fr-BE"/>
          </w:rPr>
          <w:t>.</w:t>
        </w:r>
      </w:ins>
    </w:p>
    <w:p w:rsidR="00F27258" w:rsidRPr="00925EBE" w:rsidRDefault="00064304">
      <w:pPr>
        <w:rPr>
          <w:lang w:val="fr-BE"/>
        </w:rPr>
      </w:pPr>
      <w:r w:rsidRPr="00925EBE">
        <w:rPr>
          <w:lang w:val="fr-BE"/>
        </w:rPr>
        <w:t>En cas d’une proposition de modification</w:t>
      </w:r>
      <w:ins w:id="200" w:author="VOO" w:date="2012-09-17T18:43:00Z">
        <w:r w:rsidRPr="00925EBE">
          <w:rPr>
            <w:lang w:val="fr-BE"/>
          </w:rPr>
          <w:t xml:space="preserve"> </w:t>
        </w:r>
        <w:r w:rsidR="00CB4F0B" w:rsidRPr="00925EBE">
          <w:rPr>
            <w:lang w:val="fr-BE"/>
          </w:rPr>
          <w:t>de</w:t>
        </w:r>
        <w:r w:rsidR="00027841" w:rsidRPr="00925EBE">
          <w:rPr>
            <w:lang w:val="fr-BE"/>
          </w:rPr>
          <w:t xml:space="preserve"> certaine</w:t>
        </w:r>
        <w:r w:rsidR="00CB4F0B" w:rsidRPr="00925EBE">
          <w:rPr>
            <w:lang w:val="fr-BE"/>
          </w:rPr>
          <w:t>s clauses complémentaires</w:t>
        </w:r>
      </w:ins>
      <w:r w:rsidR="00CB4F0B" w:rsidRPr="00925EBE">
        <w:rPr>
          <w:lang w:val="fr-BE"/>
        </w:rPr>
        <w:t xml:space="preserve"> </w:t>
      </w:r>
      <w:r w:rsidRPr="00925EBE">
        <w:rPr>
          <w:lang w:val="fr-BE"/>
        </w:rPr>
        <w:t>du Contrat de la part de TECTEO ou du Bénéficiaire, la partie concernée communiquera la proposition de modification à l’autre partie par lettre recommandée. Les deux parties s’engagent alors à travailler ensemble, de façon constructive, pour arriver à un accord mutuel dans un délai raisonnable. Dans le cas où les négociations de modification de contrat n’aboutissent pas à un accord, la partie qui refuse la modification proposée motivera sa décision par écrit.</w:t>
      </w:r>
    </w:p>
    <w:p w:rsidR="00F27258" w:rsidRPr="00925EBE" w:rsidRDefault="00064304">
      <w:pPr>
        <w:rPr>
          <w:rFonts w:eastAsia="Times New Roman"/>
          <w:color w:val="000000" w:themeColor="text1"/>
          <w:lang w:val="fr-BE"/>
        </w:rPr>
      </w:pPr>
      <w:r w:rsidRPr="00925EBE">
        <w:rPr>
          <w:rFonts w:eastAsia="Times New Roman"/>
          <w:color w:val="000000" w:themeColor="text1"/>
          <w:lang w:val="fr-BE"/>
        </w:rPr>
        <w:t xml:space="preserve">Toute modification à l’offre de référence déterminée par le régulateur compétent devra faire l’objet d’un amendement au(x) Contrat(s). </w:t>
      </w:r>
      <w:del w:id="201" w:author="VOO" w:date="2012-09-17T18:43:00Z">
        <w:r>
          <w:rPr>
            <w:rFonts w:eastAsia="Times New Roman"/>
            <w:color w:val="000000" w:themeColor="text1"/>
            <w:lang w:val="fr-BE"/>
          </w:rPr>
          <w:delText xml:space="preserve"> </w:delText>
        </w:r>
      </w:del>
      <w:r w:rsidRPr="00925EBE">
        <w:rPr>
          <w:rFonts w:eastAsia="Times New Roman"/>
          <w:color w:val="000000" w:themeColor="text1"/>
          <w:lang w:val="fr-BE"/>
        </w:rPr>
        <w:t>Le Bénéficiaire ne pourra s’opposer à aucune modification qui résulte des obligations réglementaires de TECTEO ou raisonnablement justifiée par une modification relative à une offre de détail de TECTEO, au Réseau de TECTEO ou au cadre réglementaire applicable aux Services concernés.</w:t>
      </w:r>
    </w:p>
    <w:p w:rsidR="00F27258" w:rsidRPr="00925EBE" w:rsidRDefault="00F27258">
      <w:pPr>
        <w:rPr>
          <w:lang w:val="fr-BE"/>
        </w:rPr>
      </w:pPr>
    </w:p>
    <w:p w:rsidR="00F27258" w:rsidRPr="00925EBE" w:rsidRDefault="00064304">
      <w:pPr>
        <w:pStyle w:val="Titre3"/>
        <w:rPr>
          <w:lang w:val="fr-BE"/>
        </w:rPr>
      </w:pPr>
      <w:bookmarkStart w:id="202" w:name="_Toc315161776"/>
      <w:bookmarkStart w:id="203" w:name="_Toc338252066"/>
      <w:r w:rsidRPr="00925EBE">
        <w:rPr>
          <w:lang w:val="fr-BE"/>
        </w:rPr>
        <w:t>Résiliation</w:t>
      </w:r>
      <w:bookmarkEnd w:id="202"/>
      <w:bookmarkEnd w:id="203"/>
    </w:p>
    <w:p w:rsidR="00F27258" w:rsidRDefault="00F27258">
      <w:pPr>
        <w:rPr>
          <w:del w:id="204" w:author="VOO" w:date="2012-09-17T18:43:00Z"/>
          <w:rFonts w:eastAsia="Times New Roman"/>
          <w:color w:val="000000" w:themeColor="text1"/>
          <w:lang w:val="fr-BE"/>
        </w:rPr>
      </w:pPr>
    </w:p>
    <w:p w:rsidR="00333A24" w:rsidRPr="00925EBE" w:rsidRDefault="00333A24" w:rsidP="00333A24">
      <w:pPr>
        <w:pStyle w:val="Titre4"/>
        <w:rPr>
          <w:ins w:id="205" w:author="VOO" w:date="2012-09-17T18:43:00Z"/>
          <w:lang w:val="fr-BE"/>
        </w:rPr>
      </w:pPr>
      <w:ins w:id="206" w:author="VOO" w:date="2012-09-17T18:43:00Z">
        <w:r w:rsidRPr="00925EBE">
          <w:rPr>
            <w:lang w:val="fr-BE"/>
          </w:rPr>
          <w:t>Résiliation par le Bénéficiaire</w:t>
        </w:r>
      </w:ins>
    </w:p>
    <w:p w:rsidR="00F27258" w:rsidRPr="00925EBE" w:rsidRDefault="00064304">
      <w:pPr>
        <w:rPr>
          <w:rFonts w:eastAsia="Times New Roman"/>
          <w:color w:val="000000" w:themeColor="text1"/>
          <w:lang w:val="fr-BE"/>
        </w:rPr>
      </w:pPr>
      <w:r w:rsidRPr="00925EBE">
        <w:rPr>
          <w:rFonts w:eastAsia="Times New Roman"/>
          <w:color w:val="000000" w:themeColor="text1"/>
          <w:lang w:val="fr-BE"/>
        </w:rPr>
        <w:t xml:space="preserve">Le Bénéficiaire a le droit de mettre fin au Contrat à tout moment, à sa propre discrétion, par lettre recommandée adressée à TECTEO, avec un délai de préavis de trois mois. Cette résiliation mettra fin à la fourniture du Service par TECTEO au Bénéficiaire et, le cas échéant, aboutira à la désactivation du Service Utilisateur Final du Bénéficiaire de ses Clients Finals. </w:t>
      </w:r>
    </w:p>
    <w:p w:rsidR="00F27258" w:rsidRPr="00925EBE" w:rsidRDefault="00064304">
      <w:pPr>
        <w:rPr>
          <w:rFonts w:eastAsia="Times New Roman"/>
          <w:color w:val="000000" w:themeColor="text1"/>
          <w:lang w:val="fr-BE"/>
        </w:rPr>
      </w:pPr>
      <w:r w:rsidRPr="00925EBE">
        <w:rPr>
          <w:rFonts w:eastAsia="Times New Roman"/>
          <w:color w:val="000000" w:themeColor="text1"/>
          <w:lang w:val="fr-BE"/>
        </w:rPr>
        <w:t xml:space="preserve">En cas de résiliation, TECTEO ne sera aucunement responsable à l’égard du Client Final pour l’interruption du service en question ou pour le dommage causé par celle-ci.  </w:t>
      </w:r>
    </w:p>
    <w:p w:rsidR="00333A24" w:rsidRPr="00925EBE" w:rsidRDefault="00064304">
      <w:pPr>
        <w:rPr>
          <w:rFonts w:eastAsia="Times New Roman"/>
          <w:color w:val="000000" w:themeColor="text1"/>
          <w:lang w:val="fr-BE"/>
        </w:rPr>
      </w:pPr>
      <w:r w:rsidRPr="00925EBE">
        <w:rPr>
          <w:rFonts w:eastAsia="Times New Roman"/>
          <w:color w:val="000000" w:themeColor="text1"/>
          <w:lang w:val="fr-BE"/>
        </w:rPr>
        <w:t>Le Bénéficiaire s’engage à indemniser TECTEO pour tout dommage que TECTEO devrait payer à des tiers à suite de la résiliation du Contrat.</w:t>
      </w:r>
      <w:del w:id="207" w:author="VOO" w:date="2012-09-17T18:43:00Z">
        <w:r>
          <w:rPr>
            <w:rFonts w:eastAsia="Times New Roman"/>
            <w:color w:val="000000" w:themeColor="text1"/>
            <w:lang w:val="fr-BE"/>
          </w:rPr>
          <w:delText xml:space="preserve"> </w:delText>
        </w:r>
      </w:del>
    </w:p>
    <w:p w:rsidR="00D65F54" w:rsidRPr="00925EBE" w:rsidRDefault="00D65F54" w:rsidP="00D65F54">
      <w:pPr>
        <w:rPr>
          <w:lang w:val="fr-BE"/>
        </w:rPr>
      </w:pPr>
      <w:moveToRangeStart w:id="208" w:author="VOO" w:date="2012-09-17T18:43:00Z" w:name="move335670744"/>
      <w:moveTo w:id="209" w:author="VOO" w:date="2012-09-17T18:43:00Z">
        <w:r w:rsidRPr="00925EBE">
          <w:rPr>
            <w:lang w:val="fr-BE"/>
          </w:rPr>
          <w:t xml:space="preserve">La résiliation du Contrat ne supprime pas l’obligation des parties de procéder au règlement des factures et notes de crédit impayées. </w:t>
        </w:r>
        <w:r w:rsidRPr="00925EBE">
          <w:rPr>
            <w:lang w:val="fr-BE"/>
          </w:rPr>
          <w:tab/>
        </w:r>
      </w:moveTo>
    </w:p>
    <w:p w:rsidR="00D65F54" w:rsidRPr="00925EBE" w:rsidRDefault="00D65F54">
      <w:pPr>
        <w:rPr>
          <w:color w:val="000000" w:themeColor="text1"/>
          <w:lang w:val="fr-BE"/>
          <w:rPrChange w:id="210" w:author="VOO" w:date="2012-09-17T18:43:00Z">
            <w:rPr>
              <w:lang w:val="fr-BE"/>
            </w:rPr>
          </w:rPrChange>
        </w:rPr>
      </w:pPr>
    </w:p>
    <w:moveToRangeEnd w:id="208"/>
    <w:p w:rsidR="00333A24" w:rsidRPr="00925EBE" w:rsidRDefault="00333A24" w:rsidP="00333A24">
      <w:pPr>
        <w:pStyle w:val="Titre4"/>
        <w:rPr>
          <w:ins w:id="211" w:author="VOO" w:date="2012-09-17T18:43:00Z"/>
          <w:lang w:val="fr-BE"/>
        </w:rPr>
      </w:pPr>
      <w:ins w:id="212" w:author="VOO" w:date="2012-09-17T18:43:00Z">
        <w:r w:rsidRPr="00925EBE">
          <w:rPr>
            <w:lang w:val="fr-BE"/>
          </w:rPr>
          <w:t>Résiliation par TECTEO</w:t>
        </w:r>
      </w:ins>
    </w:p>
    <w:p w:rsidR="00F27258" w:rsidRPr="00925EBE" w:rsidRDefault="00064304">
      <w:pPr>
        <w:rPr>
          <w:lang w:val="fr-BE"/>
        </w:rPr>
      </w:pPr>
      <w:r w:rsidRPr="00925EBE">
        <w:rPr>
          <w:lang w:val="fr-BE"/>
        </w:rPr>
        <w:t xml:space="preserve">TECTEO a le droit </w:t>
      </w:r>
      <w:del w:id="213" w:author="VOO" w:date="2012-09-17T18:43:00Z">
        <w:r>
          <w:rPr>
            <w:lang w:val="fr-BE"/>
          </w:rPr>
          <w:delText>de mettre fin au Contrat</w:delText>
        </w:r>
      </w:del>
      <w:ins w:id="214" w:author="VOO" w:date="2012-09-17T18:43:00Z">
        <w:r w:rsidRPr="00925EBE">
          <w:rPr>
            <w:lang w:val="fr-BE"/>
          </w:rPr>
          <w:t>d</w:t>
        </w:r>
        <w:r w:rsidR="00333A24" w:rsidRPr="00925EBE">
          <w:rPr>
            <w:lang w:val="fr-BE"/>
          </w:rPr>
          <w:t>’initier la procédure de résiliation</w:t>
        </w:r>
      </w:ins>
      <w:r w:rsidR="00333A24" w:rsidRPr="00925EBE">
        <w:rPr>
          <w:lang w:val="fr-BE"/>
        </w:rPr>
        <w:t xml:space="preserve"> à tout moment</w:t>
      </w:r>
      <w:del w:id="215" w:author="VOO" w:date="2012-09-17T18:43:00Z">
        <w:r>
          <w:rPr>
            <w:lang w:val="fr-BE"/>
          </w:rPr>
          <w:delText xml:space="preserve"> et sans préavis, par l’envoi d’une lettre recommandée au Bénéficiaire,</w:delText>
        </w:r>
      </w:del>
      <w:r w:rsidR="00333A24" w:rsidRPr="00925EBE">
        <w:rPr>
          <w:lang w:val="fr-BE"/>
        </w:rPr>
        <w:t xml:space="preserve"> </w:t>
      </w:r>
      <w:r w:rsidRPr="00925EBE">
        <w:rPr>
          <w:lang w:val="fr-BE"/>
        </w:rPr>
        <w:t>dans les cas où la continuation de la fourniture du Service au Bénéficiaire n’est plus jugée raisonnable. Des exemples de telles situations sont</w:t>
      </w:r>
      <w:del w:id="216" w:author="VOO" w:date="2012-09-17T18:43:00Z">
        <w:r>
          <w:rPr>
            <w:lang w:val="fr-BE"/>
          </w:rPr>
          <w:delText>, mais ne sont pas limités à</w:delText>
        </w:r>
      </w:del>
      <w:ins w:id="217" w:author="VOO" w:date="2012-09-17T18:43:00Z">
        <w:r w:rsidR="005D0024">
          <w:rPr>
            <w:lang w:val="fr-BE"/>
          </w:rPr>
          <w:t xml:space="preserve"> </w:t>
        </w:r>
      </w:ins>
      <w:r w:rsidRPr="00925EBE">
        <w:rPr>
          <w:lang w:val="fr-BE"/>
        </w:rPr>
        <w:t> :</w:t>
      </w:r>
    </w:p>
    <w:p w:rsidR="00F27258" w:rsidRPr="00925EBE" w:rsidRDefault="00064304" w:rsidP="007A3B98">
      <w:pPr>
        <w:pStyle w:val="Paragraphedeliste"/>
        <w:numPr>
          <w:ilvl w:val="0"/>
          <w:numId w:val="3"/>
        </w:numPr>
        <w:rPr>
          <w:lang w:val="fr-BE"/>
        </w:rPr>
      </w:pPr>
      <w:r w:rsidRPr="00925EBE">
        <w:rPr>
          <w:lang w:val="fr-BE"/>
        </w:rPr>
        <w:lastRenderedPageBreak/>
        <w:t>Le Bénéficiaire ne respecte pas les conditions stipulées dans le Contrat ;</w:t>
      </w:r>
    </w:p>
    <w:p w:rsidR="00F27258" w:rsidRPr="00925EBE" w:rsidRDefault="00064304" w:rsidP="007A3B98">
      <w:pPr>
        <w:pStyle w:val="Paragraphedeliste"/>
        <w:numPr>
          <w:ilvl w:val="0"/>
          <w:numId w:val="3"/>
        </w:numPr>
        <w:rPr>
          <w:lang w:val="fr-BE"/>
        </w:rPr>
      </w:pPr>
      <w:r w:rsidRPr="00925EBE">
        <w:rPr>
          <w:lang w:val="fr-BE"/>
        </w:rPr>
        <w:t>Le Bénéficiaire a conclu le Contrat sur base de fausses informations fournies à TECTEO ;</w:t>
      </w:r>
    </w:p>
    <w:p w:rsidR="00F27258" w:rsidRPr="00925EBE" w:rsidRDefault="00064304" w:rsidP="007A3B98">
      <w:pPr>
        <w:pStyle w:val="Paragraphedeliste"/>
        <w:numPr>
          <w:ilvl w:val="0"/>
          <w:numId w:val="3"/>
        </w:numPr>
        <w:jc w:val="both"/>
        <w:rPr>
          <w:lang w:val="fr-BE"/>
        </w:rPr>
      </w:pPr>
      <w:r w:rsidRPr="00925EBE">
        <w:rPr>
          <w:lang w:val="fr-BE"/>
        </w:rPr>
        <w:t>Le Bénéficiaire est en faillite, en état de liquidation ou toute autre circonstance qui démontre l’existence de doutes sérieux par rapport à la capacité pour le Bénéficiaire de satisfaire ces obligations contractuelles</w:t>
      </w:r>
    </w:p>
    <w:p w:rsidR="00F27258" w:rsidRPr="00925EBE" w:rsidRDefault="00064304" w:rsidP="007A3B98">
      <w:pPr>
        <w:pStyle w:val="Paragraphedeliste"/>
        <w:numPr>
          <w:ilvl w:val="0"/>
          <w:numId w:val="3"/>
        </w:numPr>
        <w:rPr>
          <w:lang w:val="fr-BE"/>
        </w:rPr>
      </w:pPr>
      <w:r w:rsidRPr="00925EBE">
        <w:rPr>
          <w:lang w:val="fr-BE"/>
        </w:rPr>
        <w:t>Toute obligation pour TECTEO de résilier le contrat afin de se conformer à une obligation légale</w:t>
      </w:r>
    </w:p>
    <w:p w:rsidR="00F27258" w:rsidRPr="00925EBE" w:rsidRDefault="00064304" w:rsidP="007A3B98">
      <w:pPr>
        <w:pStyle w:val="Paragraphedeliste"/>
        <w:numPr>
          <w:ilvl w:val="0"/>
          <w:numId w:val="3"/>
        </w:numPr>
        <w:rPr>
          <w:lang w:val="fr-BE"/>
        </w:rPr>
      </w:pPr>
      <w:r w:rsidRPr="00925EBE">
        <w:rPr>
          <w:lang w:val="fr-BE"/>
        </w:rPr>
        <w:t>L’annulation ou la suspension de l’obligation</w:t>
      </w:r>
      <w:r w:rsidR="005D0024">
        <w:rPr>
          <w:lang w:val="fr-BE"/>
        </w:rPr>
        <w:t xml:space="preserve"> </w:t>
      </w:r>
      <w:del w:id="218" w:author="VOO" w:date="2012-09-17T18:43:00Z">
        <w:r>
          <w:rPr>
            <w:lang w:val="fr-BE"/>
          </w:rPr>
          <w:delText>dans le chef</w:delText>
        </w:r>
      </w:del>
      <w:ins w:id="219" w:author="VOO" w:date="2012-09-17T18:43:00Z">
        <w:r w:rsidR="005D0024">
          <w:rPr>
            <w:lang w:val="fr-BE"/>
          </w:rPr>
          <w:t>réglementaire</w:t>
        </w:r>
      </w:ins>
      <w:r w:rsidRPr="00925EBE">
        <w:rPr>
          <w:lang w:val="fr-BE"/>
        </w:rPr>
        <w:t xml:space="preserve"> de TECTEO de fournir le Service couvert par le contrat.</w:t>
      </w:r>
    </w:p>
    <w:p w:rsidR="005D0024" w:rsidRDefault="005D0024">
      <w:pPr>
        <w:rPr>
          <w:ins w:id="220" w:author="VOO" w:date="2012-09-17T18:43:00Z"/>
          <w:lang w:val="fr-BE"/>
        </w:rPr>
      </w:pPr>
      <w:ins w:id="221" w:author="VOO" w:date="2012-09-17T18:43:00Z">
        <w:r>
          <w:rPr>
            <w:lang w:val="fr-BE"/>
          </w:rPr>
          <w:t>Cette liste n’est pas exhaustive.</w:t>
        </w:r>
      </w:ins>
    </w:p>
    <w:p w:rsidR="00BD24B7" w:rsidRPr="00925EBE" w:rsidRDefault="00D11830">
      <w:pPr>
        <w:rPr>
          <w:ins w:id="222" w:author="VOO" w:date="2012-09-17T18:43:00Z"/>
          <w:lang w:val="fr-BE"/>
        </w:rPr>
      </w:pPr>
      <w:ins w:id="223" w:author="VOO" w:date="2012-09-17T18:43:00Z">
        <w:r w:rsidRPr="00925EBE">
          <w:rPr>
            <w:lang w:val="fr-BE"/>
          </w:rPr>
          <w:t>La procédure de résiliation est initié</w:t>
        </w:r>
        <w:r w:rsidR="005D0024">
          <w:rPr>
            <w:lang w:val="fr-BE"/>
          </w:rPr>
          <w:t>e</w:t>
        </w:r>
        <w:r w:rsidRPr="00925EBE">
          <w:rPr>
            <w:lang w:val="fr-BE"/>
          </w:rPr>
          <w:t xml:space="preserve"> par TECTEO par l’envoi </w:t>
        </w:r>
        <w:r w:rsidR="001971E0">
          <w:rPr>
            <w:lang w:val="fr-BE"/>
          </w:rPr>
          <w:t xml:space="preserve">au Bénéficiaire </w:t>
        </w:r>
        <w:r w:rsidRPr="00925EBE">
          <w:rPr>
            <w:lang w:val="fr-BE"/>
          </w:rPr>
          <w:t xml:space="preserve">d’une lettre recommandée </w:t>
        </w:r>
        <w:r w:rsidR="00AB1582">
          <w:rPr>
            <w:lang w:val="fr-BE"/>
          </w:rPr>
          <w:t>indiquant</w:t>
        </w:r>
        <w:r w:rsidRPr="00925EBE">
          <w:rPr>
            <w:lang w:val="fr-BE"/>
          </w:rPr>
          <w:t xml:space="preserve"> </w:t>
        </w:r>
        <w:r w:rsidR="00BD24B7" w:rsidRPr="00925EBE">
          <w:rPr>
            <w:lang w:val="fr-BE"/>
          </w:rPr>
          <w:t xml:space="preserve">les raisons </w:t>
        </w:r>
        <w:r w:rsidR="00AB1582">
          <w:rPr>
            <w:lang w:val="fr-BE"/>
          </w:rPr>
          <w:t>de</w:t>
        </w:r>
        <w:r w:rsidR="00BD24B7" w:rsidRPr="00925EBE">
          <w:rPr>
            <w:lang w:val="fr-BE"/>
          </w:rPr>
          <w:t xml:space="preserve"> cette action et </w:t>
        </w:r>
        <w:r w:rsidR="00AB1582">
          <w:rPr>
            <w:lang w:val="fr-BE"/>
          </w:rPr>
          <w:t>informant</w:t>
        </w:r>
        <w:r w:rsidR="00BD24B7" w:rsidRPr="00925EBE">
          <w:rPr>
            <w:lang w:val="fr-BE"/>
          </w:rPr>
          <w:t xml:space="preserve"> que le Service sera suspendu dans les </w:t>
        </w:r>
        <w:r w:rsidR="001971E0">
          <w:rPr>
            <w:lang w:val="fr-BE"/>
          </w:rPr>
          <w:t xml:space="preserve"> 30 </w:t>
        </w:r>
        <w:r w:rsidR="00BD24B7" w:rsidRPr="00925EBE">
          <w:rPr>
            <w:lang w:val="fr-BE"/>
          </w:rPr>
          <w:t>jours calendriers</w:t>
        </w:r>
        <w:r w:rsidR="00AB1582">
          <w:rPr>
            <w:lang w:val="fr-BE"/>
          </w:rPr>
          <w:t xml:space="preserve"> dans le cas où</w:t>
        </w:r>
        <w:r w:rsidR="00BD24B7" w:rsidRPr="00925EBE">
          <w:rPr>
            <w:lang w:val="fr-BE"/>
          </w:rPr>
          <w:t>le Bénéficiaire reste en défaut.</w:t>
        </w:r>
      </w:ins>
    </w:p>
    <w:p w:rsidR="00D65F54" w:rsidRPr="00925EBE" w:rsidRDefault="004757A0">
      <w:pPr>
        <w:rPr>
          <w:ins w:id="224" w:author="VOO" w:date="2012-09-17T18:43:00Z"/>
          <w:lang w:val="fr-BE"/>
        </w:rPr>
      </w:pPr>
      <w:ins w:id="225" w:author="VOO" w:date="2012-09-17T18:43:00Z">
        <w:r w:rsidRPr="00925EBE">
          <w:rPr>
            <w:lang w:val="fr-BE"/>
          </w:rPr>
          <w:t xml:space="preserve">En cas d’absence d’actions adéquates de la part du Bénéficiaire pour remédier aux raisons qui font que la procédure de résiliation </w:t>
        </w:r>
        <w:r w:rsidR="00D65F54" w:rsidRPr="00925EBE">
          <w:rPr>
            <w:lang w:val="fr-BE"/>
          </w:rPr>
          <w:t>a été</w:t>
        </w:r>
        <w:r w:rsidRPr="00925EBE">
          <w:rPr>
            <w:lang w:val="fr-BE"/>
          </w:rPr>
          <w:t xml:space="preserve"> initiée, le Service </w:t>
        </w:r>
        <w:r w:rsidR="001971E0">
          <w:rPr>
            <w:lang w:val="fr-BE"/>
          </w:rPr>
          <w:t xml:space="preserve">sera </w:t>
        </w:r>
        <w:r w:rsidRPr="00925EBE">
          <w:rPr>
            <w:lang w:val="fr-BE"/>
          </w:rPr>
          <w:t xml:space="preserve">suspendu. </w:t>
        </w:r>
        <w:r w:rsidR="001971E0">
          <w:rPr>
            <w:lang w:val="fr-BE"/>
          </w:rPr>
          <w:t xml:space="preserve">Le cas échéant, </w:t>
        </w:r>
        <w:r w:rsidRPr="00925EBE">
          <w:rPr>
            <w:lang w:val="fr-BE"/>
          </w:rPr>
          <w:t>les Clients Finals</w:t>
        </w:r>
        <w:r w:rsidR="001971E0">
          <w:rPr>
            <w:lang w:val="fr-BE"/>
          </w:rPr>
          <w:t xml:space="preserve"> existants</w:t>
        </w:r>
        <w:r w:rsidRPr="00925EBE">
          <w:rPr>
            <w:lang w:val="fr-BE"/>
          </w:rPr>
          <w:t xml:space="preserve"> du Bénéficiaire </w:t>
        </w:r>
        <w:r w:rsidR="001971E0">
          <w:rPr>
            <w:lang w:val="fr-BE"/>
          </w:rPr>
          <w:t xml:space="preserve">continueront à avoir </w:t>
        </w:r>
        <w:r w:rsidRPr="00925EBE">
          <w:rPr>
            <w:lang w:val="fr-BE"/>
          </w:rPr>
          <w:t xml:space="preserve">accès aux Services Utilisateur Final contractés, mais TECTEO </w:t>
        </w:r>
        <w:r w:rsidR="00D65F54" w:rsidRPr="00925EBE">
          <w:rPr>
            <w:lang w:val="fr-BE"/>
          </w:rPr>
          <w:t>ne traite</w:t>
        </w:r>
        <w:r w:rsidRPr="00925EBE">
          <w:rPr>
            <w:lang w:val="fr-BE"/>
          </w:rPr>
          <w:t xml:space="preserve">ra plus </w:t>
        </w:r>
        <w:r w:rsidR="00D65F54" w:rsidRPr="00925EBE">
          <w:rPr>
            <w:lang w:val="fr-BE"/>
          </w:rPr>
          <w:t>l</w:t>
        </w:r>
        <w:r w:rsidRPr="00925EBE">
          <w:rPr>
            <w:lang w:val="fr-BE"/>
          </w:rPr>
          <w:t xml:space="preserve">es </w:t>
        </w:r>
        <w:r w:rsidR="001971E0">
          <w:rPr>
            <w:lang w:val="fr-BE"/>
          </w:rPr>
          <w:t xml:space="preserve">nouvelles </w:t>
        </w:r>
        <w:r w:rsidRPr="00925EBE">
          <w:rPr>
            <w:lang w:val="fr-BE"/>
          </w:rPr>
          <w:t xml:space="preserve">commandes ou </w:t>
        </w:r>
        <w:r w:rsidR="00D65F54" w:rsidRPr="00925EBE">
          <w:rPr>
            <w:lang w:val="fr-BE"/>
          </w:rPr>
          <w:t xml:space="preserve">les </w:t>
        </w:r>
        <w:r w:rsidRPr="00925EBE">
          <w:rPr>
            <w:lang w:val="fr-BE"/>
          </w:rPr>
          <w:t>autres demande</w:t>
        </w:r>
        <w:r w:rsidR="00D65F54" w:rsidRPr="00925EBE">
          <w:rPr>
            <w:lang w:val="fr-BE"/>
          </w:rPr>
          <w:t>s</w:t>
        </w:r>
        <w:r w:rsidRPr="00925EBE">
          <w:rPr>
            <w:lang w:val="fr-BE"/>
          </w:rPr>
          <w:t xml:space="preserve"> d</w:t>
        </w:r>
        <w:r w:rsidR="00D65F54" w:rsidRPr="00925EBE">
          <w:rPr>
            <w:lang w:val="fr-BE"/>
          </w:rPr>
          <w:t>u Bénéficiaire.</w:t>
        </w:r>
      </w:ins>
    </w:p>
    <w:p w:rsidR="004757A0" w:rsidRPr="00925EBE" w:rsidRDefault="00D65F54">
      <w:pPr>
        <w:rPr>
          <w:ins w:id="226" w:author="VOO" w:date="2012-09-17T18:43:00Z"/>
          <w:lang w:val="fr-BE"/>
        </w:rPr>
      </w:pPr>
      <w:ins w:id="227" w:author="VOO" w:date="2012-09-17T18:43:00Z">
        <w:r w:rsidRPr="00925EBE">
          <w:rPr>
            <w:lang w:val="fr-BE"/>
          </w:rPr>
          <w:t>Au moment de la suspension, TECTEO notifiera le Bénéficiaire par l’envoi d’une lettre recommandée</w:t>
        </w:r>
        <w:r w:rsidR="00AB1582">
          <w:rPr>
            <w:lang w:val="fr-BE"/>
          </w:rPr>
          <w:t xml:space="preserve">. </w:t>
        </w:r>
        <w:r w:rsidRPr="00925EBE">
          <w:rPr>
            <w:lang w:val="fr-BE"/>
          </w:rPr>
          <w:t>Une copie de cette lettre sera envoyée au régulateur compétant.</w:t>
        </w:r>
      </w:ins>
    </w:p>
    <w:p w:rsidR="00F27258" w:rsidRPr="00925EBE" w:rsidRDefault="00064304">
      <w:pPr>
        <w:rPr>
          <w:ins w:id="228" w:author="VOO" w:date="2012-09-17T18:43:00Z"/>
          <w:lang w:val="fr-BE"/>
        </w:rPr>
      </w:pPr>
      <w:ins w:id="229" w:author="VOO" w:date="2012-09-17T18:43:00Z">
        <w:r w:rsidRPr="00925EBE">
          <w:rPr>
            <w:lang w:val="fr-BE"/>
          </w:rPr>
          <w:t xml:space="preserve">La résiliation du Contrat ne supprime pas l’obligation des parties de procéder au règlement des factures et notes de crédit impayées. </w:t>
        </w:r>
        <w:r w:rsidRPr="00925EBE">
          <w:rPr>
            <w:lang w:val="fr-BE"/>
          </w:rPr>
          <w:tab/>
        </w:r>
      </w:ins>
    </w:p>
    <w:p w:rsidR="00333A24" w:rsidRPr="00925EBE" w:rsidRDefault="00333A24">
      <w:pPr>
        <w:rPr>
          <w:ins w:id="230" w:author="VOO" w:date="2012-09-17T18:43:00Z"/>
          <w:lang w:val="fr-BE"/>
        </w:rPr>
      </w:pPr>
    </w:p>
    <w:p w:rsidR="00446A92" w:rsidRPr="00925EBE" w:rsidRDefault="00446A92" w:rsidP="00446A92">
      <w:pPr>
        <w:pStyle w:val="Titre2"/>
        <w:rPr>
          <w:ins w:id="231" w:author="VOO" w:date="2012-09-17T18:43:00Z"/>
          <w:lang w:val="fr-BE"/>
        </w:rPr>
      </w:pPr>
      <w:bookmarkStart w:id="232" w:name="_Toc338252067"/>
      <w:ins w:id="233" w:author="VOO" w:date="2012-09-17T18:43:00Z">
        <w:r w:rsidRPr="00925EBE">
          <w:rPr>
            <w:lang w:val="fr-BE"/>
          </w:rPr>
          <w:t>Coordination entre les parties</w:t>
        </w:r>
        <w:bookmarkEnd w:id="232"/>
      </w:ins>
    </w:p>
    <w:p w:rsidR="00446A92" w:rsidRPr="00925EBE" w:rsidRDefault="00446A92" w:rsidP="00446A92">
      <w:pPr>
        <w:pStyle w:val="Titre3"/>
        <w:rPr>
          <w:ins w:id="234" w:author="VOO" w:date="2012-09-17T18:43:00Z"/>
          <w:lang w:val="fr-BE"/>
        </w:rPr>
      </w:pPr>
      <w:bookmarkStart w:id="235" w:name="_Toc338252068"/>
      <w:ins w:id="236" w:author="VOO" w:date="2012-09-17T18:43:00Z">
        <w:r w:rsidRPr="00925EBE">
          <w:rPr>
            <w:lang w:val="fr-BE"/>
          </w:rPr>
          <w:t>Points de contact</w:t>
        </w:r>
        <w:bookmarkEnd w:id="235"/>
      </w:ins>
    </w:p>
    <w:p w:rsidR="00446A92" w:rsidRPr="00925EBE" w:rsidRDefault="00446A92" w:rsidP="00446A92">
      <w:pPr>
        <w:rPr>
          <w:ins w:id="237" w:author="VOO" w:date="2012-09-17T18:43:00Z"/>
          <w:lang w:val="fr-BE"/>
        </w:rPr>
      </w:pPr>
      <w:ins w:id="238" w:author="VOO" w:date="2012-09-17T18:43:00Z">
        <w:r w:rsidRPr="00925EBE">
          <w:rPr>
            <w:lang w:val="fr-BE"/>
          </w:rPr>
          <w:t>Le Bénéficiaire et TECTEO désigneront une personne comme leur seul point de contact respectif (« Single Point of Contact » ou « SPOC ») qui agira au sein de sa société, en tant que personne de contact de l'autre partie.</w:t>
        </w:r>
      </w:ins>
    </w:p>
    <w:p w:rsidR="00446A92" w:rsidRPr="00925EBE" w:rsidRDefault="00446A92" w:rsidP="00446A92">
      <w:pPr>
        <w:rPr>
          <w:ins w:id="239" w:author="VOO" w:date="2012-09-17T18:43:00Z"/>
          <w:lang w:val="fr-BE"/>
        </w:rPr>
      </w:pPr>
      <w:ins w:id="240" w:author="VOO" w:date="2012-09-17T18:43:00Z">
        <w:r w:rsidRPr="00925EBE">
          <w:rPr>
            <w:lang w:val="fr-BE"/>
          </w:rPr>
          <w:t xml:space="preserve">Le SPOC de chacune des parties aura le pouvoir pour agir et décider au nom de la partie concernée sur toutes les questions techniques et opérationnelles relatives à la gestion </w:t>
        </w:r>
        <w:r w:rsidR="00EB770A" w:rsidRPr="00925EBE">
          <w:rPr>
            <w:lang w:val="fr-BE"/>
          </w:rPr>
          <w:t>quotidienne</w:t>
        </w:r>
        <w:r w:rsidRPr="00925EBE">
          <w:rPr>
            <w:lang w:val="fr-BE"/>
          </w:rPr>
          <w:t xml:space="preserve"> de l'exécution du Contrat. Sauf disposition contraire expressément prévue par la partie concernée, </w:t>
        </w:r>
        <w:r w:rsidR="00AB1582">
          <w:rPr>
            <w:lang w:val="fr-BE"/>
          </w:rPr>
          <w:t xml:space="preserve">le </w:t>
        </w:r>
        <w:r w:rsidRPr="00925EBE">
          <w:rPr>
            <w:lang w:val="fr-BE"/>
          </w:rPr>
          <w:t xml:space="preserve">SPOC de chacune des parties n'aura pas le pouvoir d'agir en dehors de la gestion </w:t>
        </w:r>
        <w:r w:rsidR="00EB770A" w:rsidRPr="00925EBE">
          <w:rPr>
            <w:lang w:val="fr-BE"/>
          </w:rPr>
          <w:t>quotidienne</w:t>
        </w:r>
        <w:r w:rsidRPr="00925EBE">
          <w:rPr>
            <w:lang w:val="fr-BE"/>
          </w:rPr>
          <w:t xml:space="preserve"> de l'exécution du Contrat.</w:t>
        </w:r>
      </w:ins>
    </w:p>
    <w:p w:rsidR="00446A92" w:rsidRPr="00925EBE" w:rsidRDefault="00446A92" w:rsidP="00446A92">
      <w:pPr>
        <w:rPr>
          <w:ins w:id="241" w:author="VOO" w:date="2012-09-17T18:43:00Z"/>
          <w:lang w:val="fr-BE"/>
        </w:rPr>
      </w:pPr>
      <w:ins w:id="242" w:author="VOO" w:date="2012-09-17T18:43:00Z">
        <w:r w:rsidRPr="00925EBE">
          <w:rPr>
            <w:lang w:val="fr-BE"/>
          </w:rPr>
          <w:t xml:space="preserve">Chaque </w:t>
        </w:r>
        <w:r w:rsidR="00EB770A" w:rsidRPr="00925EBE">
          <w:rPr>
            <w:lang w:val="fr-BE"/>
          </w:rPr>
          <w:t>p</w:t>
        </w:r>
        <w:r w:rsidRPr="00925EBE">
          <w:rPr>
            <w:lang w:val="fr-BE"/>
          </w:rPr>
          <w:t>artie sera autorisé</w:t>
        </w:r>
        <w:r w:rsidR="00EB770A" w:rsidRPr="00925EBE">
          <w:rPr>
            <w:lang w:val="fr-BE"/>
          </w:rPr>
          <w:t>e</w:t>
        </w:r>
        <w:r w:rsidRPr="00925EBE">
          <w:rPr>
            <w:lang w:val="fr-BE"/>
          </w:rPr>
          <w:t xml:space="preserve"> à remplacer son SPOC par notification écrite adressée à l'autre Partie. Cette notification prendra effet immédiatement.</w:t>
        </w:r>
      </w:ins>
    </w:p>
    <w:p w:rsidR="00EB770A" w:rsidRPr="00925EBE" w:rsidRDefault="00EB770A" w:rsidP="00446A92">
      <w:pPr>
        <w:rPr>
          <w:ins w:id="243" w:author="VOO" w:date="2012-09-17T18:43:00Z"/>
          <w:lang w:val="fr-BE"/>
        </w:rPr>
      </w:pPr>
    </w:p>
    <w:p w:rsidR="008962AC" w:rsidRPr="00925EBE" w:rsidRDefault="008962AC" w:rsidP="00EB770A">
      <w:pPr>
        <w:pStyle w:val="Titre3"/>
        <w:rPr>
          <w:ins w:id="244" w:author="VOO" w:date="2012-09-17T18:43:00Z"/>
          <w:lang w:val="fr-BE"/>
        </w:rPr>
      </w:pPr>
      <w:bookmarkStart w:id="245" w:name="_Toc338252069"/>
      <w:ins w:id="246" w:author="VOO" w:date="2012-09-17T18:43:00Z">
        <w:r w:rsidRPr="00925EBE">
          <w:rPr>
            <w:lang w:val="fr-BE"/>
          </w:rPr>
          <w:t>Gestion de conflits</w:t>
        </w:r>
        <w:bookmarkEnd w:id="245"/>
      </w:ins>
    </w:p>
    <w:p w:rsidR="00777A19" w:rsidRPr="00925EBE" w:rsidRDefault="00777A19" w:rsidP="00777A19">
      <w:pPr>
        <w:rPr>
          <w:ins w:id="247" w:author="VOO" w:date="2012-09-17T18:43:00Z"/>
          <w:lang w:val="fr-BE"/>
        </w:rPr>
      </w:pPr>
      <w:ins w:id="248" w:author="VOO" w:date="2012-09-17T18:43:00Z">
        <w:r w:rsidRPr="00925EBE">
          <w:rPr>
            <w:lang w:val="fr-BE"/>
          </w:rPr>
          <w:t xml:space="preserve">Tel que décrit dans les obligations et responsabilités de TECTEO et du Bénéficiaire, les deux </w:t>
        </w:r>
        <w:r w:rsidRPr="00925EBE">
          <w:rPr>
            <w:lang w:val="fr-BE"/>
          </w:rPr>
          <w:lastRenderedPageBreak/>
          <w:t xml:space="preserve">parties s’engagent à collaborer de façon professionnelle à la mise en œuvre et à l’exécution du Contrat. Les </w:t>
        </w:r>
        <w:r w:rsidR="00EB770A" w:rsidRPr="00925EBE">
          <w:rPr>
            <w:lang w:val="fr-BE"/>
          </w:rPr>
          <w:t>points de contact</w:t>
        </w:r>
        <w:r w:rsidRPr="00925EBE">
          <w:rPr>
            <w:lang w:val="fr-BE"/>
          </w:rPr>
          <w:t xml:space="preserve"> désignés </w:t>
        </w:r>
        <w:r w:rsidR="00EB770A" w:rsidRPr="00925EBE">
          <w:rPr>
            <w:lang w:val="fr-BE"/>
          </w:rPr>
          <w:t>(« SPOCs »)</w:t>
        </w:r>
        <w:r w:rsidRPr="00925EBE">
          <w:rPr>
            <w:lang w:val="fr-BE"/>
          </w:rPr>
          <w:t xml:space="preserve"> des deux parties, essaieront de façon continue de résoudre toute situation de controverse ou de réclamation entre les parties concernant l'interprétation, l'application et la mise en œuvre des conditions du Contrat.</w:t>
        </w:r>
      </w:ins>
    </w:p>
    <w:p w:rsidR="00777A19" w:rsidRPr="00925EBE" w:rsidRDefault="00777A19" w:rsidP="00777A19">
      <w:pPr>
        <w:rPr>
          <w:ins w:id="249" w:author="VOO" w:date="2012-09-17T18:43:00Z"/>
          <w:lang w:val="fr-BE"/>
        </w:rPr>
      </w:pPr>
      <w:ins w:id="250" w:author="VOO" w:date="2012-09-17T18:43:00Z">
        <w:r w:rsidRPr="00925EBE">
          <w:rPr>
            <w:lang w:val="fr-BE"/>
          </w:rPr>
          <w:t>Dans le cas où les parties se montreraient incapables de résoudre un désaccord, chaque partie pourra alors demander d’initier une procédure de gestion de conflit.</w:t>
        </w:r>
      </w:ins>
    </w:p>
    <w:p w:rsidR="00777A19" w:rsidRPr="00925EBE" w:rsidRDefault="00777A19" w:rsidP="00777A19">
      <w:pPr>
        <w:rPr>
          <w:ins w:id="251" w:author="VOO" w:date="2012-09-17T18:43:00Z"/>
          <w:lang w:val="fr-BE"/>
        </w:rPr>
      </w:pPr>
      <w:ins w:id="252" w:author="VOO" w:date="2012-09-17T18:43:00Z">
        <w:r w:rsidRPr="00925EBE">
          <w:rPr>
            <w:lang w:val="fr-BE"/>
          </w:rPr>
          <w:t>Dans un tel cas, chacune des parties désignera une personne responsable d'un niveau hiérarchique élevé dans l'organisation, avec pouvoir de décision en la matière et dont la tâche sera de se rencontrer dans le but de régler le problème. Les dirigeants désignés se réuniront aussi souvent que les parties le jugeront raisonnablement nécessaire afin de recevoir et de fournir à l'autre partie tous les renseignements en rapport avec le désaccord en question. Ces dirigeants discuteront et négocieront de bonne foi dans un effort visant à régler le désaccord, sans la nécessité d'engager une procédure formelle.</w:t>
        </w:r>
      </w:ins>
    </w:p>
    <w:p w:rsidR="00777A19" w:rsidRPr="00925EBE" w:rsidRDefault="00777A19" w:rsidP="00777A19">
      <w:pPr>
        <w:rPr>
          <w:ins w:id="253" w:author="VOO" w:date="2012-09-17T18:43:00Z"/>
          <w:lang w:val="fr-BE"/>
        </w:rPr>
      </w:pPr>
      <w:ins w:id="254" w:author="VOO" w:date="2012-09-17T18:43:00Z">
        <w:r w:rsidRPr="00925EBE">
          <w:rPr>
            <w:lang w:val="fr-BE"/>
          </w:rPr>
          <w:t xml:space="preserve">Au cas où ces dirigeants n’arriveraient pas à un accord </w:t>
        </w:r>
        <w:r w:rsidR="00AB1582">
          <w:rPr>
            <w:lang w:val="fr-BE"/>
          </w:rPr>
          <w:t xml:space="preserve">dans les 15 </w:t>
        </w:r>
        <w:r w:rsidRPr="00925EBE">
          <w:rPr>
            <w:lang w:val="fr-BE"/>
          </w:rPr>
          <w:t xml:space="preserve">Jours Ouvrables après l’initiation de la procédure, chaque partie désignera un autre responsable de plus haut niveau hiérarchique dans l’organisation qui se </w:t>
        </w:r>
        <w:proofErr w:type="gramStart"/>
        <w:r w:rsidRPr="00925EBE">
          <w:rPr>
            <w:lang w:val="fr-BE"/>
          </w:rPr>
          <w:t>réuniront</w:t>
        </w:r>
        <w:proofErr w:type="gramEnd"/>
        <w:r w:rsidRPr="00925EBE">
          <w:rPr>
            <w:lang w:val="fr-BE"/>
          </w:rPr>
          <w:t xml:space="preserve"> de façon similaire à celle décrite ci-dessus, à nouveau dans un effort visant à régler le problème.</w:t>
        </w:r>
      </w:ins>
    </w:p>
    <w:p w:rsidR="00777A19" w:rsidRPr="00925EBE" w:rsidRDefault="00777A19" w:rsidP="00777A19">
      <w:pPr>
        <w:rPr>
          <w:ins w:id="255" w:author="VOO" w:date="2012-09-17T18:43:00Z"/>
          <w:lang w:val="fr-BE"/>
        </w:rPr>
      </w:pPr>
      <w:ins w:id="256" w:author="VOO" w:date="2012-09-17T18:43:00Z">
        <w:r w:rsidRPr="00925EBE">
          <w:rPr>
            <w:lang w:val="fr-BE"/>
          </w:rPr>
          <w:t xml:space="preserve">Dans le cas où </w:t>
        </w:r>
        <w:r w:rsidR="00AB1582">
          <w:rPr>
            <w:lang w:val="fr-BE"/>
          </w:rPr>
          <w:t xml:space="preserve">50 </w:t>
        </w:r>
        <w:r w:rsidRPr="00925EBE">
          <w:rPr>
            <w:lang w:val="fr-BE"/>
          </w:rPr>
          <w:t>Jours Ouvrables après l’initiation de la procédure, une des parties jugerait que la probabilité d’arriver à un accord dans un délai raisonnable est trop faible, il sera mis fin à la procédure sur sa simple demande.</w:t>
        </w:r>
      </w:ins>
    </w:p>
    <w:p w:rsidR="00777A19" w:rsidRPr="00925EBE" w:rsidRDefault="00777A19" w:rsidP="00777A19">
      <w:pPr>
        <w:rPr>
          <w:ins w:id="257" w:author="VOO" w:date="2012-09-17T18:43:00Z"/>
          <w:lang w:val="fr-BE"/>
        </w:rPr>
      </w:pPr>
      <w:ins w:id="258" w:author="VOO" w:date="2012-09-17T18:43:00Z">
        <w:r w:rsidRPr="00925EBE">
          <w:rPr>
            <w:lang w:val="fr-BE"/>
          </w:rPr>
          <w:t>Dans toute situation où la procédure de gestion de confits n’aboutirait pas à un accord et où une des parties déciderait de déposer une plainte auprès du tribunal,  la plainte devra être soumise aux tribunaux d</w:t>
        </w:r>
        <w:r w:rsidR="00EE0372">
          <w:rPr>
            <w:lang w:val="fr-BE"/>
          </w:rPr>
          <w:t xml:space="preserve">e la ville où TECTEO a son siège central. </w:t>
        </w:r>
        <w:r w:rsidRPr="00925EBE">
          <w:rPr>
            <w:lang w:val="fr-BE"/>
          </w:rPr>
          <w:t>Dans tous les cas, la loi Belge sera d’application.</w:t>
        </w:r>
      </w:ins>
    </w:p>
    <w:p w:rsidR="00E14D1E" w:rsidRPr="00925EBE" w:rsidRDefault="00E14D1E">
      <w:pPr>
        <w:rPr>
          <w:ins w:id="259" w:author="VOO" w:date="2012-09-17T18:43:00Z"/>
          <w:lang w:val="fr-BE"/>
        </w:rPr>
      </w:pPr>
    </w:p>
    <w:p w:rsidR="00D65F54" w:rsidRPr="00925EBE" w:rsidRDefault="00D65F54" w:rsidP="00D65F54">
      <w:pPr>
        <w:rPr>
          <w:lang w:val="fr-BE"/>
        </w:rPr>
      </w:pPr>
      <w:bookmarkStart w:id="260" w:name="_Toc315161777"/>
      <w:moveFromRangeStart w:id="261" w:author="VOO" w:date="2012-09-17T18:43:00Z" w:name="move335670744"/>
      <w:moveFrom w:id="262" w:author="VOO" w:date="2012-09-17T18:43:00Z">
        <w:r w:rsidRPr="00925EBE">
          <w:rPr>
            <w:lang w:val="fr-BE"/>
          </w:rPr>
          <w:t xml:space="preserve">La résiliation du Contrat ne supprime pas l’obligation des parties de procéder au règlement des factures et notes de crédit impayées. </w:t>
        </w:r>
        <w:r w:rsidRPr="00925EBE">
          <w:rPr>
            <w:lang w:val="fr-BE"/>
          </w:rPr>
          <w:tab/>
        </w:r>
      </w:moveFrom>
    </w:p>
    <w:p w:rsidR="00D65F54" w:rsidRPr="00925EBE" w:rsidRDefault="00D65F54">
      <w:pPr>
        <w:rPr>
          <w:color w:val="000000" w:themeColor="text1"/>
          <w:lang w:val="fr-BE"/>
          <w:rPrChange w:id="263" w:author="VOO" w:date="2012-09-17T18:43:00Z">
            <w:rPr>
              <w:lang w:val="fr-BE"/>
            </w:rPr>
          </w:rPrChange>
        </w:rPr>
      </w:pPr>
    </w:p>
    <w:p w:rsidR="00F27258" w:rsidRPr="00925EBE" w:rsidRDefault="00064304">
      <w:pPr>
        <w:pStyle w:val="Titre2"/>
        <w:rPr>
          <w:lang w:val="fr-BE"/>
        </w:rPr>
      </w:pPr>
      <w:bookmarkStart w:id="264" w:name="_Toc338252070"/>
      <w:moveFromRangeEnd w:id="261"/>
      <w:r w:rsidRPr="00925EBE">
        <w:rPr>
          <w:lang w:val="fr-BE"/>
        </w:rPr>
        <w:t>Implémentation et tests</w:t>
      </w:r>
      <w:bookmarkEnd w:id="260"/>
      <w:bookmarkEnd w:id="264"/>
    </w:p>
    <w:p w:rsidR="00F27258" w:rsidRPr="00925EBE" w:rsidRDefault="00064304">
      <w:pPr>
        <w:rPr>
          <w:lang w:val="fr-BE"/>
        </w:rPr>
      </w:pPr>
      <w:r w:rsidRPr="00925EBE">
        <w:rPr>
          <w:lang w:val="fr-BE"/>
        </w:rPr>
        <w:t xml:space="preserve">Lors de la négociation du Contrat, TECTEO et l’opérateur alternatif travailleront ensemble pour élaborer un plan d’implémentation et de test. </w:t>
      </w:r>
    </w:p>
    <w:p w:rsidR="00F27258" w:rsidRPr="00925EBE" w:rsidRDefault="00064304">
      <w:pPr>
        <w:rPr>
          <w:lang w:val="fr-BE"/>
        </w:rPr>
      </w:pPr>
      <w:r w:rsidRPr="00925EBE">
        <w:rPr>
          <w:lang w:val="fr-BE"/>
        </w:rPr>
        <w:t>Le plan d’implémentation et de test est un plan d’action détaillé qui décrit toutes les actions nécessaires pour connecter l’infrastructure de l’opérateur alternatif au Réseau de TECTEO, pour tester le système de communication informatisé, pour certifier les équipements et les techniciens l’opérateur alternatif, pour tester toutes les interfaces entre les systèmes l’opérateur alternatif et les systèmes de TECTEO et, de manière générale, pour valider tout aspect de la solution proposée.</w:t>
      </w:r>
    </w:p>
    <w:p w:rsidR="00F27258" w:rsidRPr="00925EBE" w:rsidRDefault="00064304">
      <w:pPr>
        <w:rPr>
          <w:lang w:val="fr-BE"/>
        </w:rPr>
      </w:pPr>
      <w:r w:rsidRPr="00925EBE">
        <w:rPr>
          <w:lang w:val="fr-BE"/>
        </w:rPr>
        <w:t>Les exigences spécifiques et les procédures détaillées relatives à ce plan d’implémentation et de test sont reprises en annexe.</w:t>
      </w:r>
    </w:p>
    <w:p w:rsidR="00F27258" w:rsidRPr="00925EBE" w:rsidRDefault="00064304">
      <w:pPr>
        <w:jc w:val="both"/>
        <w:rPr>
          <w:rFonts w:eastAsia="Times New Roman"/>
          <w:color w:val="000000" w:themeColor="text1"/>
          <w:lang w:val="fr-BE"/>
        </w:rPr>
      </w:pPr>
      <w:r w:rsidRPr="00925EBE">
        <w:rPr>
          <w:rFonts w:eastAsia="Times New Roman"/>
          <w:color w:val="000000" w:themeColor="text1"/>
          <w:lang w:val="fr-BE"/>
        </w:rPr>
        <w:lastRenderedPageBreak/>
        <w:t>Le Service ne pourra être fourni qu’après la signature du Contrat et la réussite des étapes reprises dans le plan d’implémentation et de test.</w:t>
      </w:r>
    </w:p>
    <w:p w:rsidR="00F27258" w:rsidRPr="00925EBE" w:rsidRDefault="00F27258">
      <w:pPr>
        <w:rPr>
          <w:lang w:val="fr-BE"/>
        </w:rPr>
      </w:pPr>
    </w:p>
    <w:p w:rsidR="00F27258" w:rsidRPr="00925EBE" w:rsidRDefault="00064304">
      <w:pPr>
        <w:pStyle w:val="Titre2"/>
        <w:rPr>
          <w:lang w:val="fr-BE"/>
        </w:rPr>
      </w:pPr>
      <w:bookmarkStart w:id="265" w:name="_Toc315161778"/>
      <w:bookmarkStart w:id="266" w:name="_Toc338252071"/>
      <w:r w:rsidRPr="00925EBE">
        <w:rPr>
          <w:lang w:val="fr-BE"/>
        </w:rPr>
        <w:t>Facturation</w:t>
      </w:r>
      <w:bookmarkEnd w:id="265"/>
      <w:bookmarkEnd w:id="266"/>
    </w:p>
    <w:p w:rsidR="00F27258" w:rsidRPr="00925EBE" w:rsidRDefault="00064304">
      <w:pPr>
        <w:widowControl/>
        <w:autoSpaceDE/>
        <w:autoSpaceDN/>
        <w:adjustRightInd/>
        <w:spacing w:after="200" w:line="276" w:lineRule="auto"/>
        <w:rPr>
          <w:lang w:val="fr-BE"/>
        </w:rPr>
      </w:pPr>
      <w:r w:rsidRPr="00925EBE">
        <w:rPr>
          <w:lang w:val="fr-BE"/>
        </w:rPr>
        <w:t xml:space="preserve">TECTEO facture le Service sur une base mensuelle conformément aux tarifs spécifiés en </w:t>
      </w:r>
      <w:del w:id="267" w:author="VOO" w:date="2012-09-17T18:43:00Z">
        <w:r>
          <w:rPr>
            <w:lang w:val="fr-BE"/>
          </w:rPr>
          <w:delText>annexe.</w:delText>
        </w:r>
      </w:del>
      <w:ins w:id="268" w:author="VOO" w:date="2012-09-17T18:43:00Z">
        <w:r w:rsidR="003356D1">
          <w:rPr>
            <w:lang w:val="fr-BE"/>
          </w:rPr>
          <w:t>Appendix A</w:t>
        </w:r>
        <w:r w:rsidR="000E7C83">
          <w:rPr>
            <w:lang w:val="fr-BE"/>
          </w:rPr>
          <w:t>.</w:t>
        </w:r>
        <w:r w:rsidR="003356D1">
          <w:rPr>
            <w:lang w:val="fr-BE"/>
          </w:rPr>
          <w:t>10</w:t>
        </w:r>
        <w:r w:rsidRPr="00925EBE">
          <w:rPr>
            <w:lang w:val="fr-BE"/>
          </w:rPr>
          <w:t>.</w:t>
        </w:r>
      </w:ins>
      <w:r w:rsidRPr="00925EBE">
        <w:rPr>
          <w:lang w:val="fr-BE"/>
        </w:rPr>
        <w:t xml:space="preserve"> </w:t>
      </w:r>
    </w:p>
    <w:p w:rsidR="00F27258" w:rsidRPr="00925EBE" w:rsidRDefault="00064304">
      <w:pPr>
        <w:widowControl/>
        <w:autoSpaceDE/>
        <w:autoSpaceDN/>
        <w:adjustRightInd/>
        <w:spacing w:after="200" w:line="276" w:lineRule="auto"/>
        <w:jc w:val="both"/>
        <w:rPr>
          <w:lang w:val="fr-BE"/>
        </w:rPr>
      </w:pPr>
      <w:r w:rsidRPr="00925EBE">
        <w:rPr>
          <w:lang w:val="fr-BE"/>
        </w:rPr>
        <w:t>L’information fournie par TECTEO au Bénéficiaire dans le cadre de cette facturation a pour objectif de détailler la facture vers le Bénéficiaire et n’a pas pour objectif la facturation vis-à-vis du Client Final. Le Bénéficiaire a seul la responsabilité de gérer la facturation de manière adéquate vis-à-vis de son Client Final.</w:t>
      </w:r>
    </w:p>
    <w:p w:rsidR="00F27258" w:rsidRPr="00925EBE" w:rsidRDefault="00064304">
      <w:pPr>
        <w:widowControl/>
        <w:autoSpaceDE/>
        <w:autoSpaceDN/>
        <w:adjustRightInd/>
        <w:spacing w:after="200" w:line="276" w:lineRule="auto"/>
        <w:rPr>
          <w:lang w:val="fr-BE"/>
        </w:rPr>
      </w:pPr>
      <w:r w:rsidRPr="00925EBE">
        <w:rPr>
          <w:lang w:val="fr-BE"/>
        </w:rPr>
        <w:t>Dans aucune situation, le Bénéficiaire ne peut demander à TECTEO de facturer certains services ou prestations au Client Final ou à des tiers.</w:t>
      </w:r>
    </w:p>
    <w:p w:rsidR="00313A5F" w:rsidRPr="00925EBE" w:rsidRDefault="00064304">
      <w:pPr>
        <w:widowControl/>
        <w:autoSpaceDE/>
        <w:autoSpaceDN/>
        <w:adjustRightInd/>
        <w:spacing w:after="200" w:line="276" w:lineRule="auto"/>
        <w:rPr>
          <w:lang w:val="fr-BE"/>
        </w:rPr>
      </w:pPr>
      <w:r w:rsidRPr="00925EBE">
        <w:rPr>
          <w:lang w:val="fr-BE"/>
        </w:rPr>
        <w:t xml:space="preserve">En aucun cas, le paiement de factures </w:t>
      </w:r>
      <w:ins w:id="269" w:author="VOO" w:date="2012-09-17T18:43:00Z">
        <w:r w:rsidR="001C06A3" w:rsidRPr="00925EBE">
          <w:rPr>
            <w:lang w:val="fr-BE"/>
          </w:rPr>
          <w:t xml:space="preserve">déjà </w:t>
        </w:r>
      </w:ins>
      <w:r w:rsidRPr="00925EBE">
        <w:rPr>
          <w:lang w:val="fr-BE"/>
        </w:rPr>
        <w:t xml:space="preserve">émises par TECTEO ne pourra faire l’objet d’une compensation. </w:t>
      </w:r>
      <w:ins w:id="270" w:author="VOO" w:date="2012-09-17T18:43:00Z">
        <w:r w:rsidR="007F76BD" w:rsidRPr="00925EBE">
          <w:rPr>
            <w:lang w:val="fr-BE"/>
          </w:rPr>
          <w:t>Les compensations éventuelles à payer par TECTEO dans le cadre des Niveaux de Service (SLA) sont versées sous forme d’une réduction sur les factures futures du Bénéficiaire.</w:t>
        </w:r>
      </w:ins>
    </w:p>
    <w:p w:rsidR="00F27258" w:rsidRPr="00925EBE" w:rsidRDefault="00064304">
      <w:pPr>
        <w:widowControl/>
        <w:autoSpaceDE/>
        <w:autoSpaceDN/>
        <w:adjustRightInd/>
        <w:spacing w:after="200" w:line="276" w:lineRule="auto"/>
        <w:rPr>
          <w:b/>
          <w:sz w:val="36"/>
          <w:lang w:val="fr-BE"/>
        </w:rPr>
      </w:pPr>
      <w:r w:rsidRPr="00925EBE">
        <w:rPr>
          <w:lang w:val="fr-BE"/>
        </w:rPr>
        <w:t> </w:t>
      </w:r>
      <w:r w:rsidRPr="00925EBE">
        <w:rPr>
          <w:lang w:val="fr-BE"/>
        </w:rPr>
        <w:br w:type="page"/>
      </w:r>
    </w:p>
    <w:p w:rsidR="00F27258" w:rsidRPr="00925EBE" w:rsidRDefault="00064304">
      <w:pPr>
        <w:pStyle w:val="Titre1"/>
        <w:rPr>
          <w:lang w:val="fr-BE"/>
        </w:rPr>
      </w:pPr>
      <w:bookmarkStart w:id="271" w:name="_Toc315161779"/>
      <w:bookmarkStart w:id="272" w:name="_Toc338252072"/>
      <w:r w:rsidRPr="00925EBE">
        <w:rPr>
          <w:lang w:val="fr-BE"/>
        </w:rPr>
        <w:lastRenderedPageBreak/>
        <w:t>Aspects opérationnels</w:t>
      </w:r>
      <w:bookmarkEnd w:id="271"/>
      <w:bookmarkEnd w:id="272"/>
      <w:r w:rsidRPr="00925EBE">
        <w:rPr>
          <w:lang w:val="fr-BE"/>
        </w:rPr>
        <w:t xml:space="preserve"> </w:t>
      </w:r>
    </w:p>
    <w:p w:rsidR="00F27258" w:rsidRPr="00925EBE" w:rsidRDefault="00064304">
      <w:pPr>
        <w:pStyle w:val="Titre2"/>
        <w:rPr>
          <w:lang w:val="fr-BE"/>
        </w:rPr>
      </w:pPr>
      <w:bookmarkStart w:id="273" w:name="_Toc315161780"/>
      <w:bookmarkStart w:id="274" w:name="_Toc338252073"/>
      <w:r w:rsidRPr="00925EBE">
        <w:rPr>
          <w:lang w:val="fr-BE"/>
        </w:rPr>
        <w:t>Traitement des commandes</w:t>
      </w:r>
      <w:bookmarkEnd w:id="273"/>
      <w:bookmarkEnd w:id="274"/>
      <w:r w:rsidRPr="00925EBE">
        <w:rPr>
          <w:lang w:val="fr-BE"/>
        </w:rPr>
        <w:t xml:space="preserve"> </w:t>
      </w:r>
    </w:p>
    <w:p w:rsidR="00F27258" w:rsidRPr="00925EBE" w:rsidRDefault="00064304">
      <w:pPr>
        <w:rPr>
          <w:rFonts w:eastAsia="Times New Roman"/>
          <w:color w:val="000000" w:themeColor="text1"/>
          <w:lang w:val="fr-BE"/>
        </w:rPr>
      </w:pPr>
      <w:bookmarkStart w:id="275" w:name="_Toc315161781"/>
      <w:r w:rsidRPr="00925EBE">
        <w:rPr>
          <w:rFonts w:eastAsia="Times New Roman"/>
          <w:color w:val="000000" w:themeColor="text1"/>
          <w:lang w:val="fr-BE"/>
        </w:rPr>
        <w:t>TECTEO mettra à la disposition du Bénéficiaire un système de communication informatisé afin d’effectuer les opérations de traitement des commandes. Ce système fait partie des Services Auxiliaires et sera l’interface obligatoire pour introduire un ou des commande(s).</w:t>
      </w:r>
      <w:del w:id="276" w:author="VOO" w:date="2012-09-17T18:43:00Z">
        <w:r>
          <w:rPr>
            <w:rFonts w:eastAsia="Times New Roman"/>
            <w:color w:val="000000" w:themeColor="text1"/>
            <w:lang w:val="fr-BE"/>
          </w:rPr>
          <w:delText xml:space="preserve"> </w:delText>
        </w:r>
      </w:del>
    </w:p>
    <w:p w:rsidR="00CD23EC" w:rsidRPr="00925EBE" w:rsidRDefault="00064304" w:rsidP="00CD23EC">
      <w:pPr>
        <w:rPr>
          <w:ins w:id="277" w:author="VOO" w:date="2012-09-17T18:43:00Z"/>
          <w:lang w:val="fr-BE"/>
        </w:rPr>
      </w:pPr>
      <w:r w:rsidRPr="00925EBE">
        <w:rPr>
          <w:rFonts w:eastAsia="Times New Roman"/>
          <w:color w:val="000000" w:themeColor="text1"/>
          <w:lang w:val="fr-BE"/>
        </w:rPr>
        <w:t>Pour chaque commande introduite par le Bénéficiaire auprès de TECTEO</w:t>
      </w:r>
      <w:del w:id="278" w:author="VOO" w:date="2012-09-17T18:43:00Z">
        <w:r>
          <w:rPr>
            <w:rFonts w:eastAsia="Times New Roman"/>
            <w:color w:val="000000" w:themeColor="text1"/>
            <w:lang w:val="fr-BE"/>
          </w:rPr>
          <w:delText>,</w:delText>
        </w:r>
      </w:del>
      <w:ins w:id="279" w:author="VOO" w:date="2012-09-17T18:43:00Z">
        <w:r w:rsidR="008831E2" w:rsidRPr="00925EBE">
          <w:rPr>
            <w:rFonts w:eastAsia="Times New Roman"/>
            <w:color w:val="000000" w:themeColor="text1"/>
            <w:lang w:val="fr-BE"/>
          </w:rPr>
          <w:t xml:space="preserve"> </w:t>
        </w:r>
        <w:r w:rsidR="004B5611">
          <w:rPr>
            <w:lang w:val="fr-BE"/>
          </w:rPr>
          <w:t xml:space="preserve">qui concerne </w:t>
        </w:r>
        <w:r w:rsidR="008831E2" w:rsidRPr="00925EBE">
          <w:rPr>
            <w:lang w:val="fr-BE"/>
          </w:rPr>
          <w:t>un Service Utilisateur Final</w:t>
        </w:r>
        <w:r w:rsidR="004B5611">
          <w:rPr>
            <w:lang w:val="fr-BE"/>
          </w:rPr>
          <w:t xml:space="preserve"> déjà activé auprès</w:t>
        </w:r>
        <w:r w:rsidR="008831E2" w:rsidRPr="00925EBE">
          <w:rPr>
            <w:lang w:val="fr-BE"/>
          </w:rPr>
          <w:t xml:space="preserve"> d’un autre opérateur (y </w:t>
        </w:r>
        <w:r w:rsidR="004B5611">
          <w:rPr>
            <w:lang w:val="fr-BE"/>
          </w:rPr>
          <w:t>compris</w:t>
        </w:r>
        <w:r w:rsidR="008831E2" w:rsidRPr="00925EBE">
          <w:rPr>
            <w:lang w:val="fr-BE"/>
          </w:rPr>
          <w:t xml:space="preserve"> TECTEO)</w:t>
        </w:r>
        <w:r w:rsidRPr="00925EBE">
          <w:rPr>
            <w:rFonts w:eastAsia="Times New Roman"/>
            <w:color w:val="000000" w:themeColor="text1"/>
            <w:lang w:val="fr-BE"/>
          </w:rPr>
          <w:t>,</w:t>
        </w:r>
      </w:ins>
      <w:r w:rsidRPr="00925EBE">
        <w:rPr>
          <w:rFonts w:eastAsia="Times New Roman"/>
          <w:color w:val="000000" w:themeColor="text1"/>
          <w:lang w:val="fr-BE"/>
        </w:rPr>
        <w:t xml:space="preserve"> le Bénéficiaire doit préalablement obtenir, de la part du Client Final, une lettre d’autorisation (« LOA </w:t>
      </w:r>
      <w:del w:id="280" w:author="VOO" w:date="2012-09-17T18:43:00Z">
        <w:r>
          <w:rPr>
            <w:rFonts w:eastAsia="Times New Roman"/>
            <w:color w:val="000000" w:themeColor="text1"/>
            <w:lang w:val="fr-BE"/>
          </w:rPr>
          <w:delText>») dont le contenu est fourni en annexe, dûment signée et datée, dont il joint une copie à sa commande.</w:delText>
        </w:r>
      </w:del>
      <w:ins w:id="281" w:author="VOO" w:date="2012-09-17T18:43:00Z">
        <w:r w:rsidRPr="00925EBE">
          <w:rPr>
            <w:rFonts w:eastAsia="Times New Roman"/>
            <w:color w:val="000000" w:themeColor="text1"/>
            <w:lang w:val="fr-BE"/>
          </w:rPr>
          <w:t>»)</w:t>
        </w:r>
        <w:r w:rsidR="00100D32" w:rsidRPr="00925EBE">
          <w:rPr>
            <w:rFonts w:eastAsia="Times New Roman"/>
            <w:color w:val="000000" w:themeColor="text1"/>
            <w:lang w:val="fr-BE"/>
          </w:rPr>
          <w:t>, dûment signée et datée par le Client Final. Le</w:t>
        </w:r>
        <w:r w:rsidRPr="00925EBE">
          <w:rPr>
            <w:rFonts w:eastAsia="Times New Roman"/>
            <w:color w:val="000000" w:themeColor="text1"/>
            <w:lang w:val="fr-BE"/>
          </w:rPr>
          <w:t xml:space="preserve"> contenu </w:t>
        </w:r>
        <w:r w:rsidR="001D1B92" w:rsidRPr="00925EBE">
          <w:rPr>
            <w:rFonts w:eastAsia="Times New Roman"/>
            <w:color w:val="000000" w:themeColor="text1"/>
            <w:lang w:val="fr-BE"/>
          </w:rPr>
          <w:t xml:space="preserve">et les modalités pratiques </w:t>
        </w:r>
        <w:r w:rsidR="00100D32" w:rsidRPr="00925EBE">
          <w:rPr>
            <w:rFonts w:eastAsia="Times New Roman"/>
            <w:color w:val="000000" w:themeColor="text1"/>
            <w:lang w:val="fr-BE"/>
          </w:rPr>
          <w:t xml:space="preserve">de cette lettre d’autorisation sont </w:t>
        </w:r>
        <w:r w:rsidRPr="00925EBE">
          <w:rPr>
            <w:rFonts w:eastAsia="Times New Roman"/>
            <w:color w:val="000000" w:themeColor="text1"/>
            <w:lang w:val="fr-BE"/>
          </w:rPr>
          <w:t>fourni</w:t>
        </w:r>
        <w:r w:rsidR="00100D32" w:rsidRPr="00925EBE">
          <w:rPr>
            <w:rFonts w:eastAsia="Times New Roman"/>
            <w:color w:val="000000" w:themeColor="text1"/>
            <w:lang w:val="fr-BE"/>
          </w:rPr>
          <w:t>s</w:t>
        </w:r>
        <w:r w:rsidRPr="00925EBE">
          <w:rPr>
            <w:rFonts w:eastAsia="Times New Roman"/>
            <w:color w:val="000000" w:themeColor="text1"/>
            <w:lang w:val="fr-BE"/>
          </w:rPr>
          <w:t xml:space="preserve"> en annexe.</w:t>
        </w:r>
        <w:r w:rsidR="00100D32" w:rsidRPr="00925EBE">
          <w:rPr>
            <w:rFonts w:eastAsia="Times New Roman"/>
            <w:color w:val="000000" w:themeColor="text1"/>
            <w:lang w:val="fr-BE"/>
          </w:rPr>
          <w:t xml:space="preserve"> </w:t>
        </w:r>
        <w:r w:rsidR="004B5611">
          <w:rPr>
            <w:lang w:val="fr-BE"/>
          </w:rPr>
          <w:t xml:space="preserve">En demandant </w:t>
        </w:r>
        <w:r w:rsidR="00CD23EC" w:rsidRPr="00925EBE">
          <w:rPr>
            <w:lang w:val="fr-BE"/>
          </w:rPr>
          <w:t xml:space="preserve"> </w:t>
        </w:r>
        <w:r w:rsidR="004B5611">
          <w:rPr>
            <w:lang w:val="fr-BE"/>
          </w:rPr>
          <w:t xml:space="preserve"> l</w:t>
        </w:r>
        <w:r w:rsidR="00CD23EC" w:rsidRPr="00925EBE">
          <w:rPr>
            <w:lang w:val="fr-BE"/>
          </w:rPr>
          <w:t xml:space="preserve">’activation </w:t>
        </w:r>
        <w:r w:rsidR="004B5611">
          <w:rPr>
            <w:lang w:val="fr-BE"/>
          </w:rPr>
          <w:t>d’</w:t>
        </w:r>
        <w:r w:rsidR="00CD23EC" w:rsidRPr="00925EBE">
          <w:rPr>
            <w:lang w:val="fr-BE"/>
          </w:rPr>
          <w:t>un Service Utilisateur Final pour un Client Final, le Bénéficiaire confirme formellement qu’il est en possession de la lettre d’autorisation du Client Final concerné.</w:t>
        </w:r>
      </w:ins>
    </w:p>
    <w:p w:rsidR="00F27258" w:rsidRPr="00925EBE" w:rsidRDefault="00F27258">
      <w:pPr>
        <w:rPr>
          <w:rFonts w:eastAsia="Times New Roman"/>
          <w:color w:val="000000" w:themeColor="text1"/>
          <w:lang w:val="fr-BE"/>
        </w:rPr>
      </w:pPr>
    </w:p>
    <w:p w:rsidR="00F27258" w:rsidRPr="00925EBE" w:rsidRDefault="00064304">
      <w:pPr>
        <w:pStyle w:val="Titre3"/>
        <w:rPr>
          <w:lang w:val="fr-BE"/>
        </w:rPr>
      </w:pPr>
      <w:bookmarkStart w:id="282" w:name="_Toc338252074"/>
      <w:r w:rsidRPr="00925EBE">
        <w:rPr>
          <w:lang w:val="fr-BE"/>
        </w:rPr>
        <w:t>Procédure générale</w:t>
      </w:r>
      <w:bookmarkEnd w:id="275"/>
      <w:bookmarkEnd w:id="282"/>
    </w:p>
    <w:p w:rsidR="00F27258" w:rsidRPr="00925EBE" w:rsidRDefault="00064304">
      <w:pPr>
        <w:rPr>
          <w:color w:val="000000" w:themeColor="text1"/>
          <w:lang w:val="fr-BE"/>
        </w:rPr>
      </w:pPr>
      <w:r w:rsidRPr="00925EBE">
        <w:rPr>
          <w:lang w:val="fr-BE"/>
        </w:rPr>
        <w:t xml:space="preserve">La commande pour le Service Utilisateur Final ne sera acceptée par TECTEO que si les données fournies sont complètes et correctes, conformément à la description reprise en </w:t>
      </w:r>
      <w:r w:rsidRPr="00925EBE">
        <w:rPr>
          <w:color w:val="000000" w:themeColor="text1"/>
          <w:lang w:val="fr-BE"/>
        </w:rPr>
        <w:t>annexe</w:t>
      </w:r>
      <w:del w:id="283" w:author="VOO" w:date="2012-09-17T18:43:00Z">
        <w:r>
          <w:rPr>
            <w:color w:val="000000" w:themeColor="text1"/>
            <w:lang w:val="fr-BE"/>
          </w:rPr>
          <w:delText xml:space="preserve">, et que si </w:delText>
        </w:r>
        <w:r>
          <w:rPr>
            <w:rFonts w:eastAsia="Times New Roman"/>
            <w:color w:val="000000" w:themeColor="text1"/>
            <w:lang w:val="fr-BE"/>
          </w:rPr>
          <w:delText>une copie de la LOA  dûment signée et datée est jointe à la commande</w:delText>
        </w:r>
        <w:r>
          <w:rPr>
            <w:color w:val="000000" w:themeColor="text1"/>
            <w:lang w:val="fr-BE"/>
          </w:rPr>
          <w:delText>.</w:delText>
        </w:r>
      </w:del>
      <w:ins w:id="284" w:author="VOO" w:date="2012-09-17T18:43:00Z">
        <w:r w:rsidRPr="00925EBE">
          <w:rPr>
            <w:color w:val="000000" w:themeColor="text1"/>
            <w:lang w:val="fr-BE"/>
          </w:rPr>
          <w:t>.</w:t>
        </w:r>
      </w:ins>
      <w:r w:rsidRPr="00925EBE">
        <w:rPr>
          <w:color w:val="000000" w:themeColor="text1"/>
          <w:lang w:val="fr-BE"/>
        </w:rPr>
        <w:t xml:space="preserve"> </w:t>
      </w:r>
    </w:p>
    <w:p w:rsidR="00F27258" w:rsidRPr="00925EBE" w:rsidRDefault="00064304">
      <w:pPr>
        <w:rPr>
          <w:lang w:val="fr-BE"/>
        </w:rPr>
      </w:pPr>
      <w:r w:rsidRPr="00925EBE">
        <w:rPr>
          <w:lang w:val="fr-BE"/>
        </w:rPr>
        <w:t xml:space="preserve">Les données du Client Final seront fournies à TECTEO sur la base des critères d’identification définis en annexe. </w:t>
      </w:r>
    </w:p>
    <w:p w:rsidR="00F27258" w:rsidRPr="00925EBE" w:rsidRDefault="00064304">
      <w:pPr>
        <w:jc w:val="both"/>
        <w:rPr>
          <w:lang w:val="fr-BE"/>
        </w:rPr>
      </w:pPr>
      <w:r w:rsidRPr="00925EBE">
        <w:rPr>
          <w:lang w:val="fr-BE"/>
        </w:rPr>
        <w:t xml:space="preserve">Le Bénéficiaire ne peut introduire des commandes (d’activation, de désactivation, etc.) que si le Client Final est </w:t>
      </w:r>
      <w:r w:rsidRPr="00925EBE">
        <w:rPr>
          <w:color w:val="000000" w:themeColor="text1"/>
          <w:lang w:val="fr-BE"/>
        </w:rPr>
        <w:t>enregistré dans les systèmes de TECTEO comme étant raccordé au Réseau.</w:t>
      </w:r>
    </w:p>
    <w:p w:rsidR="00F27258" w:rsidRPr="00925EBE" w:rsidRDefault="00064304">
      <w:pPr>
        <w:pStyle w:val="Titre3"/>
        <w:rPr>
          <w:lang w:val="fr-BE"/>
        </w:rPr>
      </w:pPr>
      <w:bookmarkStart w:id="285" w:name="_Toc315161782"/>
      <w:bookmarkStart w:id="286" w:name="_Toc338252075"/>
      <w:r w:rsidRPr="00925EBE">
        <w:rPr>
          <w:lang w:val="fr-BE"/>
        </w:rPr>
        <w:t>Activation d’un Service Utilisateur Final</w:t>
      </w:r>
      <w:bookmarkEnd w:id="285"/>
      <w:bookmarkEnd w:id="286"/>
    </w:p>
    <w:p w:rsidR="00F27258" w:rsidRPr="00925EBE" w:rsidRDefault="00064304">
      <w:pPr>
        <w:rPr>
          <w:lang w:val="fr-BE"/>
        </w:rPr>
      </w:pPr>
      <w:r w:rsidRPr="00925EBE">
        <w:rPr>
          <w:lang w:val="fr-BE"/>
        </w:rPr>
        <w:t xml:space="preserve">Le système de communication informatisé mis à la disposition du Bénéficiaire permet de débuter le processus d’activation du Service Utilisateur Final suite à la validation des données relatives au Client Final. </w:t>
      </w:r>
    </w:p>
    <w:p w:rsidR="00F27258" w:rsidRPr="00925EBE" w:rsidRDefault="00064304">
      <w:pPr>
        <w:rPr>
          <w:lang w:val="fr-BE"/>
        </w:rPr>
      </w:pPr>
      <w:r w:rsidRPr="00925EBE">
        <w:rPr>
          <w:lang w:val="fr-BE"/>
        </w:rPr>
        <w:t>Dans tous les cas, les commandes du Service Utilisateur Final devront être en conformité avec les conditions spécifiques du Service.</w:t>
      </w:r>
    </w:p>
    <w:p w:rsidR="00112E43" w:rsidRPr="00925EBE" w:rsidRDefault="00112E43" w:rsidP="00112E43">
      <w:pPr>
        <w:rPr>
          <w:lang w:val="fr-BE"/>
        </w:rPr>
      </w:pPr>
      <w:r w:rsidRPr="00925EBE">
        <w:rPr>
          <w:lang w:val="fr-BE"/>
        </w:rPr>
        <w:t xml:space="preserve">Le Service de Revente Accès Haut Débit ne pourra être activé que pour des Clients Finals pour lesquels un Service Utilisateur Final du Bénéficiaire basé sur le Service d’Accès à la Plateforme de Télévision Numérique est également activé. </w:t>
      </w:r>
    </w:p>
    <w:p w:rsidR="00F27258" w:rsidRPr="00925EBE" w:rsidRDefault="00064304">
      <w:pPr>
        <w:rPr>
          <w:lang w:val="fr-BE"/>
        </w:rPr>
      </w:pPr>
      <w:r w:rsidRPr="00925EBE">
        <w:rPr>
          <w:lang w:val="fr-BE"/>
        </w:rPr>
        <w:t xml:space="preserve">Toute activation effective requiert de la part de TECTEO, une prestation sur place et dans l’habitation du Client Final, notamment pour la validation de l’installation, l’installation ou le remplacement du Point de Connexion, la suppression d’un filtre existant et le placement d’un repère d’identification de la ligne. </w:t>
      </w:r>
    </w:p>
    <w:p w:rsidR="00F27258" w:rsidRPr="00925EBE" w:rsidRDefault="00064304">
      <w:pPr>
        <w:rPr>
          <w:lang w:val="fr-BE"/>
        </w:rPr>
      </w:pPr>
      <w:r w:rsidRPr="00925EBE">
        <w:rPr>
          <w:lang w:val="fr-BE"/>
        </w:rPr>
        <w:t xml:space="preserve">L’installation chez le Client Final d’un NIU conforme est requise pour l’activation de tout Service Utilisateur Final demandé par le Bénéficiaire. </w:t>
      </w:r>
    </w:p>
    <w:p w:rsidR="00F27258" w:rsidRPr="00925EBE" w:rsidRDefault="00064304">
      <w:pPr>
        <w:rPr>
          <w:rFonts w:eastAsia="Times New Roman"/>
          <w:color w:val="000000" w:themeColor="text1"/>
          <w:lang w:val="fr-BE"/>
        </w:rPr>
      </w:pPr>
      <w:r w:rsidRPr="00925EBE">
        <w:rPr>
          <w:rFonts w:eastAsia="Times New Roman"/>
          <w:color w:val="000000" w:themeColor="text1"/>
          <w:lang w:val="fr-BE"/>
        </w:rPr>
        <w:t xml:space="preserve">A cette fin, le Bénéficiaire devra s’assurer que, après qu’il ait été informé des disponibilités de TECTEO, le Client Final offrira l’accès à son habitation ou aux parties communes de celle-ci au </w:t>
      </w:r>
      <w:r w:rsidRPr="00925EBE">
        <w:rPr>
          <w:rFonts w:eastAsia="Times New Roman"/>
          <w:color w:val="000000" w:themeColor="text1"/>
          <w:lang w:val="fr-BE"/>
        </w:rPr>
        <w:lastRenderedPageBreak/>
        <w:t>technicien de TECTEO.</w:t>
      </w:r>
    </w:p>
    <w:p w:rsidR="00F27258" w:rsidRPr="00925EBE" w:rsidRDefault="00064304">
      <w:pPr>
        <w:rPr>
          <w:lang w:val="fr-BE"/>
        </w:rPr>
      </w:pPr>
      <w:r w:rsidRPr="00925EBE">
        <w:rPr>
          <w:lang w:val="fr-BE"/>
        </w:rPr>
        <w:t xml:space="preserve">L’activation du Client Final sera facturée directement au Bénéficiaire et ce également lorsque l’activation n’a pu être réalisée de façon complète lors de la plage horaire convenue en raison d’une cause non liée à TECTEO.  </w:t>
      </w:r>
      <w:r w:rsidRPr="00925EBE">
        <w:rPr>
          <w:rFonts w:eastAsia="Times New Roman"/>
          <w:color w:val="000000" w:themeColor="text1"/>
          <w:lang w:val="fr-BE"/>
        </w:rPr>
        <w:t>Le Bénéficiaire devra effectuer une nouvelle demande pour procéder à l’activation.</w:t>
      </w:r>
    </w:p>
    <w:p w:rsidR="00F27258" w:rsidRPr="00925EBE" w:rsidRDefault="00F27258">
      <w:pPr>
        <w:rPr>
          <w:lang w:val="fr-BE"/>
        </w:rPr>
      </w:pPr>
    </w:p>
    <w:p w:rsidR="00F27258" w:rsidRPr="00925EBE" w:rsidRDefault="00064304">
      <w:pPr>
        <w:pStyle w:val="Titre3"/>
        <w:keepNext/>
        <w:ind w:left="789"/>
        <w:rPr>
          <w:lang w:val="fr-BE"/>
        </w:rPr>
      </w:pPr>
      <w:bookmarkStart w:id="287" w:name="_Toc315161783"/>
      <w:bookmarkStart w:id="288" w:name="_Toc338252076"/>
      <w:r w:rsidRPr="00925EBE">
        <w:rPr>
          <w:lang w:val="fr-BE"/>
        </w:rPr>
        <w:t>Modification du Service Utilisateur Final activé</w:t>
      </w:r>
      <w:bookmarkEnd w:id="287"/>
      <w:bookmarkEnd w:id="288"/>
    </w:p>
    <w:p w:rsidR="00F27258" w:rsidRPr="00925EBE" w:rsidRDefault="00064304">
      <w:pPr>
        <w:rPr>
          <w:lang w:val="fr-BE"/>
        </w:rPr>
      </w:pPr>
      <w:r w:rsidRPr="00925EBE">
        <w:rPr>
          <w:lang w:val="fr-BE"/>
        </w:rPr>
        <w:t>Le système de communication informatisé mis à la disposition du Bénéficiaire permet la modification du (des) Service(s) Utilisateur Final activé(s). A titre d’exemple, une modification peut être l’ajout d’un Décodeur, le changement d’un Modem et la gestion des différents processus liés au Service Utilisateur Final.</w:t>
      </w:r>
    </w:p>
    <w:p w:rsidR="00F27258" w:rsidRPr="00925EBE" w:rsidRDefault="00064304">
      <w:pPr>
        <w:rPr>
          <w:lang w:val="fr-BE"/>
        </w:rPr>
      </w:pPr>
      <w:r w:rsidRPr="00925EBE">
        <w:rPr>
          <w:lang w:val="fr-BE"/>
        </w:rPr>
        <w:t>La modification du Service Utilisateur Final sera directement facturée au Bénéficiaire et ce également lorsque la modification n’a pu être réalisée de façon complète lors de la plage horaire convenue en raison d’une cause non liée à TECTEO.  Le Bénéficiaire devra effectuer une nouvelle demande pour procéder à la modification.</w:t>
      </w:r>
    </w:p>
    <w:p w:rsidR="00F27258" w:rsidRPr="00925EBE" w:rsidRDefault="00F27258">
      <w:pPr>
        <w:rPr>
          <w:lang w:val="fr-BE"/>
        </w:rPr>
      </w:pPr>
    </w:p>
    <w:p w:rsidR="00F27258" w:rsidRPr="00925EBE" w:rsidRDefault="00064304">
      <w:pPr>
        <w:pStyle w:val="Titre3"/>
        <w:rPr>
          <w:lang w:val="fr-BE"/>
        </w:rPr>
      </w:pPr>
      <w:bookmarkStart w:id="289" w:name="_Toc315161784"/>
      <w:bookmarkStart w:id="290" w:name="_Toc338252077"/>
      <w:r w:rsidRPr="00925EBE">
        <w:rPr>
          <w:lang w:val="fr-BE"/>
        </w:rPr>
        <w:t>Désactivation du Service Utilisateur Final activé</w:t>
      </w:r>
      <w:bookmarkEnd w:id="289"/>
      <w:bookmarkEnd w:id="290"/>
    </w:p>
    <w:p w:rsidR="00F27258" w:rsidRPr="00925EBE" w:rsidRDefault="00064304">
      <w:pPr>
        <w:rPr>
          <w:lang w:val="fr-BE"/>
        </w:rPr>
      </w:pPr>
      <w:r w:rsidRPr="00925EBE">
        <w:rPr>
          <w:lang w:val="fr-BE"/>
        </w:rPr>
        <w:t>Le système de communication informatisé mis à la disposition du Bénéficiaire permet la désactivation du (des) Service(s) Utilisateur Final activé et la gestion des différents processus liés au Service Utilisateur Final.</w:t>
      </w:r>
    </w:p>
    <w:p w:rsidR="00F27258" w:rsidRPr="00925EBE" w:rsidRDefault="00064304">
      <w:pPr>
        <w:rPr>
          <w:lang w:val="fr-BE"/>
        </w:rPr>
      </w:pPr>
      <w:r w:rsidRPr="00925EBE">
        <w:rPr>
          <w:lang w:val="fr-BE"/>
        </w:rPr>
        <w:t>Dans tous les cas, une commande du Service Utilisateur Final devra être en conformité avec les conditions spécifiques du Service.</w:t>
      </w:r>
    </w:p>
    <w:p w:rsidR="00F27258" w:rsidRPr="00925EBE" w:rsidRDefault="00064304">
      <w:pPr>
        <w:rPr>
          <w:lang w:val="fr-BE"/>
        </w:rPr>
      </w:pPr>
      <w:r w:rsidRPr="00925EBE">
        <w:rPr>
          <w:lang w:val="fr-BE"/>
        </w:rPr>
        <w:t>Toute désactivation du Service Utilisateur Final requiert de la part de TECTEO, une prestation sur place afin d’installer un filtre, excepté si un service analogique reste actif chez l’utilisateur final. La désactivation peut nécessiter l’accès par TECTEO à l’habitation ou aux parties communes de l’immeuble du Client Final.</w:t>
      </w:r>
      <w:r w:rsidRPr="00925EBE">
        <w:rPr>
          <w:rFonts w:eastAsia="Times New Roman"/>
          <w:color w:val="000000" w:themeColor="text1"/>
          <w:lang w:val="fr-BE"/>
        </w:rPr>
        <w:t xml:space="preserve"> A cette fin, le Bénéficiaire devra s’assurer que, après qu’il ait été informé des disponibilités de TECTEO, le Client Final offrira l’accès à son habitation ou aux parties communes de celle-ci au technicien de TECTEO.</w:t>
      </w:r>
      <w:ins w:id="291" w:author="VOO" w:date="2012-09-17T18:43:00Z">
        <w:r w:rsidR="00DB7343">
          <w:rPr>
            <w:rFonts w:eastAsia="Times New Roman"/>
            <w:color w:val="000000" w:themeColor="text1"/>
            <w:lang w:val="fr-BE"/>
          </w:rPr>
          <w:t xml:space="preserve"> Dans le cas où la prestation sur place n’aurait pas eu lieu (déconnexion suivie d’une reconnexion), </w:t>
        </w:r>
        <w:r w:rsidR="004B5611">
          <w:rPr>
            <w:rFonts w:eastAsia="Times New Roman"/>
            <w:color w:val="000000" w:themeColor="text1"/>
            <w:lang w:val="fr-BE"/>
          </w:rPr>
          <w:t>seul</w:t>
        </w:r>
      </w:ins>
      <w:ins w:id="292" w:author="Pierre Salmin" w:date="2012-10-17T14:12:00Z">
        <w:r w:rsidR="0070397F">
          <w:rPr>
            <w:rFonts w:eastAsia="Times New Roman"/>
            <w:color w:val="000000" w:themeColor="text1"/>
            <w:lang w:val="fr-BE"/>
          </w:rPr>
          <w:t>e</w:t>
        </w:r>
      </w:ins>
      <w:ins w:id="293" w:author="VOO" w:date="2012-09-17T18:43:00Z">
        <w:r w:rsidR="00DB7343">
          <w:rPr>
            <w:rFonts w:eastAsia="Times New Roman"/>
            <w:color w:val="000000" w:themeColor="text1"/>
            <w:lang w:val="fr-BE"/>
          </w:rPr>
          <w:t xml:space="preserve"> la désactivation à distance sera prise en compte.</w:t>
        </w:r>
      </w:ins>
    </w:p>
    <w:p w:rsidR="00F27258" w:rsidRPr="00925EBE" w:rsidRDefault="00064304">
      <w:pPr>
        <w:rPr>
          <w:lang w:val="fr-BE"/>
        </w:rPr>
      </w:pPr>
      <w:r w:rsidRPr="00925EBE">
        <w:rPr>
          <w:lang w:val="fr-BE"/>
        </w:rPr>
        <w:t>La désactivation du Service Utilisateur Final sera facturée directement au Bénéficiaire et ce, également lorsque l’activation n’a pu être réalisée de façon complète lors de la plage horaire convenue en raison d’une cause non liée à TECTEO.  Le Bénéficiaire devra effectuer une nouvelle demande pour procéder à la désactivation.</w:t>
      </w:r>
    </w:p>
    <w:p w:rsidR="00F27258" w:rsidRPr="00925EBE" w:rsidRDefault="00064304">
      <w:pPr>
        <w:rPr>
          <w:lang w:val="fr-BE"/>
        </w:rPr>
      </w:pPr>
      <w:r w:rsidRPr="00925EBE">
        <w:rPr>
          <w:lang w:val="fr-BE"/>
        </w:rPr>
        <w:t>Par ailleurs, tant que le Client Final n’aura pas été physiquement déconnecté, le Service de Revente de l’Offre Analogique restera à charge du Bénéficiaire.</w:t>
      </w:r>
    </w:p>
    <w:p w:rsidR="00F27258" w:rsidRPr="00925EBE" w:rsidRDefault="00064304">
      <w:pPr>
        <w:rPr>
          <w:lang w:val="fr-BE"/>
        </w:rPr>
      </w:pPr>
      <w:r w:rsidRPr="00925EBE">
        <w:rPr>
          <w:lang w:val="fr-BE"/>
        </w:rPr>
        <w:t>Enfin, il est entendu que la désactivation d’un Service Utilisateur Final pour le Service d’Accès à la Plateforme Numérique nécessitera la désactivation préalable du Service Utilisateur Final pour le Service de Revente d’Accès Haut Débit.</w:t>
      </w:r>
    </w:p>
    <w:p w:rsidR="00F27258" w:rsidRPr="00925EBE" w:rsidRDefault="00F27258">
      <w:pPr>
        <w:widowControl/>
        <w:spacing w:after="0"/>
        <w:rPr>
          <w:rFonts w:ascii="Calibri" w:hAnsi="Calibri" w:cs="Calibri"/>
          <w:lang w:val="fr-BE"/>
        </w:rPr>
      </w:pPr>
    </w:p>
    <w:p w:rsidR="00F27258" w:rsidRPr="00925EBE" w:rsidRDefault="00064304">
      <w:pPr>
        <w:pStyle w:val="Titre3"/>
        <w:rPr>
          <w:lang w:val="fr-BE"/>
        </w:rPr>
      </w:pPr>
      <w:bookmarkStart w:id="294" w:name="_Toc315161785"/>
      <w:bookmarkStart w:id="295" w:name="_Toc338252078"/>
      <w:r w:rsidRPr="00925EBE">
        <w:rPr>
          <w:lang w:val="fr-BE"/>
        </w:rPr>
        <w:t>Cas spéciaux</w:t>
      </w:r>
      <w:bookmarkEnd w:id="294"/>
      <w:bookmarkEnd w:id="295"/>
    </w:p>
    <w:p w:rsidR="00F27258" w:rsidRPr="00925EBE" w:rsidRDefault="00064304">
      <w:pPr>
        <w:pStyle w:val="Titre4"/>
        <w:rPr>
          <w:lang w:val="fr-BE"/>
        </w:rPr>
      </w:pPr>
      <w:r w:rsidRPr="00925EBE">
        <w:rPr>
          <w:lang w:val="fr-BE"/>
        </w:rPr>
        <w:t>Déménagement</w:t>
      </w:r>
    </w:p>
    <w:p w:rsidR="00F27258" w:rsidRPr="00925EBE" w:rsidRDefault="00064304">
      <w:pPr>
        <w:rPr>
          <w:lang w:val="fr-BE"/>
        </w:rPr>
      </w:pPr>
      <w:r w:rsidRPr="00925EBE">
        <w:rPr>
          <w:lang w:val="fr-BE"/>
        </w:rPr>
        <w:t xml:space="preserve">En cas de déménagement du Client Final, le Bénéficiaire doit introduire une demande pour la désactivation du (des) Service(s) Utilisateur Final pour l’ancienne adresse et le cas échéant, introduire une commande pour l’activation </w:t>
      </w:r>
      <w:proofErr w:type="gramStart"/>
      <w:r w:rsidRPr="00925EBE">
        <w:rPr>
          <w:lang w:val="fr-BE"/>
        </w:rPr>
        <w:t>du(</w:t>
      </w:r>
      <w:proofErr w:type="gramEnd"/>
      <w:r w:rsidRPr="00925EBE">
        <w:rPr>
          <w:lang w:val="fr-BE"/>
        </w:rPr>
        <w:t xml:space="preserve">des) Service(s) Utilisateur Final(s) du Bénéficiaire pour la nouvelle </w:t>
      </w:r>
      <w:r w:rsidRPr="00925EBE">
        <w:rPr>
          <w:color w:val="000000" w:themeColor="text1"/>
          <w:lang w:val="fr-BE"/>
        </w:rPr>
        <w:t>adresse</w:t>
      </w:r>
      <w:r w:rsidRPr="00925EBE">
        <w:rPr>
          <w:rFonts w:eastAsia="Times New Roman"/>
          <w:color w:val="000000" w:themeColor="text1"/>
          <w:lang w:val="fr-BE"/>
        </w:rPr>
        <w:t>, pour autant que le Service puisse être assuré par TECTEO à cette nouvelle adresse.</w:t>
      </w:r>
    </w:p>
    <w:p w:rsidR="00F27258" w:rsidRPr="00925EBE" w:rsidRDefault="00064304">
      <w:pPr>
        <w:rPr>
          <w:lang w:val="fr-BE"/>
        </w:rPr>
      </w:pPr>
      <w:r w:rsidRPr="00925EBE">
        <w:rPr>
          <w:lang w:val="fr-BE"/>
        </w:rPr>
        <w:t>Le déménagement du Client Final requiert dès lors de la part de TECTEO, une prestation aux deux adresses ce qui peut nécessiter l’accès par TECTEO à l’habitation ou aux parties communes de l’immeubles du Client Final. A cette fin, le Bénéficiaire devra s’assurer que, après qu’il ait été informé des disponibilités de TECTEO, le Client Final offrira l’accès à ses deux habitations ou aux parties communes de celles-ci au technicien de TECTEO.</w:t>
      </w:r>
    </w:p>
    <w:p w:rsidR="00F27258" w:rsidRPr="00925EBE" w:rsidRDefault="00064304">
      <w:pPr>
        <w:rPr>
          <w:lang w:val="fr-BE"/>
        </w:rPr>
      </w:pPr>
      <w:r w:rsidRPr="00925EBE">
        <w:rPr>
          <w:lang w:val="fr-BE"/>
        </w:rPr>
        <w:t>Les conditions de désactivation et d’activation du (des) Service(s) Utilisateur Final sont applicables au Bénéficiaire lors d’un déménagement.</w:t>
      </w:r>
    </w:p>
    <w:p w:rsidR="00F27258" w:rsidRPr="00925EBE" w:rsidRDefault="00064304">
      <w:pPr>
        <w:pStyle w:val="Titre4"/>
        <w:rPr>
          <w:lang w:val="fr-BE"/>
        </w:rPr>
      </w:pPr>
      <w:r w:rsidRPr="00925EBE">
        <w:rPr>
          <w:lang w:val="fr-BE"/>
        </w:rPr>
        <w:t>Transfert</w:t>
      </w:r>
    </w:p>
    <w:p w:rsidR="00F27258" w:rsidRPr="00925EBE" w:rsidRDefault="00064304">
      <w:pPr>
        <w:rPr>
          <w:lang w:val="fr-BE"/>
        </w:rPr>
      </w:pPr>
      <w:r w:rsidRPr="00925EBE">
        <w:rPr>
          <w:lang w:val="fr-BE"/>
        </w:rPr>
        <w:t xml:space="preserve">Si un Client Final décide de terminer son contrat avec un Bénéficiaire A et de signer un nouveau contrat avec un Bénéficiaire B, le Bénéficiaire A doit introduire </w:t>
      </w:r>
      <w:r w:rsidR="00EA719D" w:rsidRPr="00925EBE">
        <w:rPr>
          <w:lang w:val="fr-BE"/>
        </w:rPr>
        <w:t xml:space="preserve">au préalable </w:t>
      </w:r>
      <w:r w:rsidRPr="00925EBE">
        <w:rPr>
          <w:lang w:val="fr-BE"/>
        </w:rPr>
        <w:t xml:space="preserve">une demande de désactivation </w:t>
      </w:r>
      <w:proofErr w:type="gramStart"/>
      <w:r w:rsidRPr="00925EBE">
        <w:rPr>
          <w:lang w:val="fr-BE"/>
        </w:rPr>
        <w:t>du(</w:t>
      </w:r>
      <w:proofErr w:type="gramEnd"/>
      <w:r w:rsidRPr="00925EBE">
        <w:rPr>
          <w:lang w:val="fr-BE"/>
        </w:rPr>
        <w:t xml:space="preserve">des) Service(s) Utilisateur Final et le Bénéficiaire B doit introduire </w:t>
      </w:r>
      <w:r w:rsidR="00EA719D" w:rsidRPr="00925EBE">
        <w:rPr>
          <w:lang w:val="fr-BE"/>
        </w:rPr>
        <w:t xml:space="preserve">ensuite </w:t>
      </w:r>
      <w:r w:rsidRPr="00925EBE">
        <w:rPr>
          <w:lang w:val="fr-BE"/>
        </w:rPr>
        <w:t xml:space="preserve">une commande pour l’activation du (des) Service(s) Utilisateur Final. </w:t>
      </w:r>
      <w:r w:rsidR="00EA719D" w:rsidRPr="00925EBE">
        <w:rPr>
          <w:lang w:val="fr-BE"/>
        </w:rPr>
        <w:t xml:space="preserve"> </w:t>
      </w:r>
      <w:r w:rsidRPr="00925EBE">
        <w:rPr>
          <w:lang w:val="fr-BE"/>
        </w:rPr>
        <w:t>Les conditions de désactivation et d’activation du (des) Service(s) Utilisateur Final sont applicables au Bénéficiaire.</w:t>
      </w:r>
    </w:p>
    <w:p w:rsidR="00F27258" w:rsidRPr="00925EBE" w:rsidRDefault="00F27258">
      <w:pPr>
        <w:rPr>
          <w:lang w:val="fr-BE"/>
        </w:rPr>
      </w:pPr>
    </w:p>
    <w:p w:rsidR="008952AA" w:rsidRDefault="008952AA">
      <w:pPr>
        <w:pStyle w:val="Titre2"/>
        <w:rPr>
          <w:ins w:id="296" w:author="Pierre Salmin" w:date="2012-10-17T13:35:00Z"/>
          <w:lang w:val="fr-BE"/>
        </w:rPr>
      </w:pPr>
      <w:bookmarkStart w:id="297" w:name="_Toc315161786"/>
      <w:bookmarkStart w:id="298" w:name="_Toc338252079"/>
      <w:ins w:id="299" w:author="Pierre Salmin" w:date="2012-10-17T13:35:00Z">
        <w:r>
          <w:rPr>
            <w:lang w:val="fr-BE"/>
          </w:rPr>
          <w:t>Demande de raccordement</w:t>
        </w:r>
        <w:bookmarkEnd w:id="298"/>
      </w:ins>
    </w:p>
    <w:p w:rsidR="008952AA" w:rsidRDefault="008952AA" w:rsidP="008952AA">
      <w:pPr>
        <w:rPr>
          <w:ins w:id="300" w:author="Pierre Salmin" w:date="2012-10-17T13:39:00Z"/>
          <w:lang w:val="fr-BE"/>
        </w:rPr>
      </w:pPr>
      <w:ins w:id="301" w:author="Pierre Salmin" w:date="2012-10-17T13:36:00Z">
        <w:r>
          <w:rPr>
            <w:lang w:val="fr-BE"/>
          </w:rPr>
          <w:t xml:space="preserve">Dans le cas où l’habitation du Client Final n’est pas raccordée au réseau de TECTEO, le Bénéficiaire peut </w:t>
        </w:r>
      </w:ins>
      <w:ins w:id="302" w:author="Pierre Salmin" w:date="2012-10-17T13:43:00Z">
        <w:r>
          <w:rPr>
            <w:lang w:val="fr-BE"/>
          </w:rPr>
          <w:t>faire une demande de prix d’un</w:t>
        </w:r>
      </w:ins>
      <w:ins w:id="303" w:author="Pierre Salmin" w:date="2012-10-17T13:36:00Z">
        <w:r>
          <w:rPr>
            <w:lang w:val="fr-BE"/>
          </w:rPr>
          <w:t xml:space="preserve"> raccordement. </w:t>
        </w:r>
      </w:ins>
      <w:ins w:id="304" w:author="Pierre Salmin" w:date="2012-10-17T13:44:00Z">
        <w:r>
          <w:rPr>
            <w:lang w:val="fr-BE"/>
          </w:rPr>
          <w:t xml:space="preserve">Un devis comportant le détail des coûts et </w:t>
        </w:r>
      </w:ins>
      <w:ins w:id="305" w:author="Pierre Salmin" w:date="2012-10-17T13:45:00Z">
        <w:r>
          <w:rPr>
            <w:lang w:val="fr-BE"/>
          </w:rPr>
          <w:t xml:space="preserve">une </w:t>
        </w:r>
      </w:ins>
      <w:ins w:id="306" w:author="Pierre Salmin" w:date="2012-10-17T13:44:00Z">
        <w:r>
          <w:rPr>
            <w:lang w:val="fr-BE"/>
          </w:rPr>
          <w:t>estimation des délais ser</w:t>
        </w:r>
        <w:r>
          <w:rPr>
            <w:lang w:val="fr-BE"/>
          </w:rPr>
          <w:t>ont</w:t>
        </w:r>
        <w:r>
          <w:rPr>
            <w:lang w:val="fr-BE"/>
          </w:rPr>
          <w:t xml:space="preserve"> adressé</w:t>
        </w:r>
      </w:ins>
      <w:ins w:id="307" w:author="Pierre Salmin" w:date="2012-10-17T13:45:00Z">
        <w:r w:rsidR="005B7A44">
          <w:rPr>
            <w:lang w:val="fr-BE"/>
          </w:rPr>
          <w:t xml:space="preserve">s </w:t>
        </w:r>
      </w:ins>
      <w:ins w:id="308" w:author="Pierre Salmin" w:date="2012-10-17T13:44:00Z">
        <w:r>
          <w:rPr>
            <w:lang w:val="fr-BE"/>
          </w:rPr>
          <w:t>au Bénéficiaire</w:t>
        </w:r>
      </w:ins>
      <w:ins w:id="309" w:author="Pierre Salmin" w:date="2012-10-17T13:46:00Z">
        <w:r w:rsidR="005B7A44">
          <w:rPr>
            <w:lang w:val="fr-BE"/>
          </w:rPr>
          <w:t xml:space="preserve">. </w:t>
        </w:r>
      </w:ins>
      <w:ins w:id="310" w:author="Pierre Salmin" w:date="2012-10-17T13:44:00Z">
        <w:r>
          <w:rPr>
            <w:lang w:val="fr-BE"/>
          </w:rPr>
          <w:t>En cas d’accord de celui-ci, les travaux seront exécutés par TECTEO</w:t>
        </w:r>
      </w:ins>
      <w:ins w:id="311" w:author="Pierre Salmin" w:date="2012-10-17T13:46:00Z">
        <w:r w:rsidR="005B7A44">
          <w:rPr>
            <w:lang w:val="fr-BE"/>
          </w:rPr>
          <w:t xml:space="preserve"> et l</w:t>
        </w:r>
      </w:ins>
      <w:ins w:id="312" w:author="Pierre Salmin" w:date="2012-10-17T13:36:00Z">
        <w:r>
          <w:rPr>
            <w:lang w:val="fr-BE"/>
          </w:rPr>
          <w:t>es co</w:t>
        </w:r>
      </w:ins>
      <w:ins w:id="313" w:author="Pierre Salmin" w:date="2012-10-17T13:38:00Z">
        <w:r>
          <w:rPr>
            <w:lang w:val="fr-BE"/>
          </w:rPr>
          <w:t>ûts associés à cette demande seront supportés par le Bénéficaire.</w:t>
        </w:r>
      </w:ins>
    </w:p>
    <w:p w:rsidR="008952AA" w:rsidRPr="008952AA" w:rsidRDefault="008952AA" w:rsidP="008952AA">
      <w:pPr>
        <w:rPr>
          <w:ins w:id="314" w:author="Pierre Salmin" w:date="2012-10-17T13:35:00Z"/>
          <w:lang w:val="fr-BE"/>
        </w:rPr>
      </w:pPr>
    </w:p>
    <w:p w:rsidR="00F27258" w:rsidRPr="00925EBE" w:rsidRDefault="00064304">
      <w:pPr>
        <w:pStyle w:val="Titre2"/>
        <w:rPr>
          <w:lang w:val="fr-BE"/>
        </w:rPr>
      </w:pPr>
      <w:bookmarkStart w:id="315" w:name="_Toc338252080"/>
      <w:r w:rsidRPr="00925EBE">
        <w:rPr>
          <w:lang w:val="fr-BE"/>
        </w:rPr>
        <w:t>Spécifications techniques</w:t>
      </w:r>
      <w:bookmarkEnd w:id="297"/>
      <w:bookmarkEnd w:id="315"/>
    </w:p>
    <w:p w:rsidR="00F27258" w:rsidRPr="00925EBE" w:rsidRDefault="00064304">
      <w:pPr>
        <w:rPr>
          <w:lang w:val="fr-BE"/>
        </w:rPr>
      </w:pPr>
      <w:r w:rsidRPr="00925EBE">
        <w:rPr>
          <w:lang w:val="fr-BE"/>
        </w:rPr>
        <w:t>Le Réseau de TECTEO est construit et géré en conformité avec une série de standards et de spécifications techniques qui seront imposés à tous les équipements et systèmes hardware, software et interfaces du Bénéficiaire connectés au Réseau de TECTEO, ainsi qu’aux techniciens du Bénéficiaire qui effectuent des interventions au niveau de l’Installation Intérieure.</w:t>
      </w:r>
    </w:p>
    <w:p w:rsidR="00F27258" w:rsidRPr="00925EBE" w:rsidRDefault="00064304">
      <w:pPr>
        <w:rPr>
          <w:lang w:val="fr-BE"/>
        </w:rPr>
      </w:pPr>
      <w:r w:rsidRPr="00925EBE">
        <w:rPr>
          <w:lang w:val="fr-BE"/>
        </w:rPr>
        <w:t>Ces standards et spécifications techniques ainsi que les procédures qui certifient cette conformité sont documentés en annexe.</w:t>
      </w:r>
    </w:p>
    <w:p w:rsidR="00F27258" w:rsidRPr="00925EBE" w:rsidRDefault="00F27258">
      <w:pPr>
        <w:rPr>
          <w:lang w:val="fr-BE"/>
        </w:rPr>
      </w:pPr>
    </w:p>
    <w:p w:rsidR="00F27258" w:rsidRPr="00925EBE" w:rsidRDefault="00064304">
      <w:pPr>
        <w:pStyle w:val="Titre2"/>
        <w:rPr>
          <w:lang w:val="fr-BE"/>
        </w:rPr>
      </w:pPr>
      <w:bookmarkStart w:id="316" w:name="_Toc315161787"/>
      <w:bookmarkStart w:id="317" w:name="_Toc338252081"/>
      <w:r w:rsidRPr="00925EBE">
        <w:rPr>
          <w:lang w:val="fr-BE"/>
        </w:rPr>
        <w:lastRenderedPageBreak/>
        <w:t>Responsabilité des parties au niveau du réseau</w:t>
      </w:r>
      <w:bookmarkEnd w:id="316"/>
      <w:bookmarkEnd w:id="317"/>
    </w:p>
    <w:p w:rsidR="00F27258" w:rsidRPr="00925EBE" w:rsidRDefault="00064304">
      <w:pPr>
        <w:rPr>
          <w:lang w:val="fr-BE"/>
        </w:rPr>
      </w:pPr>
      <w:r w:rsidRPr="00925EBE">
        <w:rPr>
          <w:lang w:val="fr-BE"/>
        </w:rPr>
        <w:t>TECTEO et le Bénéficiaire sont responsables de l'intégrité et du fonctionnement de leur propre réseau et supporteront tous les frais qui y sont liés.</w:t>
      </w:r>
    </w:p>
    <w:p w:rsidR="00F27258" w:rsidRPr="00925EBE" w:rsidRDefault="00064304">
      <w:pPr>
        <w:rPr>
          <w:lang w:val="fr-BE"/>
        </w:rPr>
      </w:pPr>
      <w:r w:rsidRPr="00925EBE">
        <w:rPr>
          <w:lang w:val="fr-BE"/>
        </w:rPr>
        <w:t>Les deux parties doivent avoir un Network Operations Center (NOC) qui est accessible et opérationnel aux heures spécifiées en annexe. Les numéros de téléphone et les adresses email de la personne « on duty » et des niveaux d' « escalation » du NOC des deux parties seront repris dans une annexe au Contrat.  Il reviendra aux parties de s’assurer que cette information est tenue à jour en cas de modif</w:t>
      </w:r>
      <w:r w:rsidR="00EA719D" w:rsidRPr="00925EBE">
        <w:rPr>
          <w:lang w:val="fr-BE"/>
        </w:rPr>
        <w:t>i</w:t>
      </w:r>
      <w:r w:rsidRPr="00925EBE">
        <w:rPr>
          <w:lang w:val="fr-BE"/>
        </w:rPr>
        <w:t>cation.</w:t>
      </w:r>
    </w:p>
    <w:p w:rsidR="00F27258" w:rsidRPr="00925EBE" w:rsidRDefault="00064304">
      <w:pPr>
        <w:rPr>
          <w:lang w:val="fr-BE"/>
        </w:rPr>
      </w:pPr>
      <w:r w:rsidRPr="00925EBE">
        <w:rPr>
          <w:lang w:val="fr-BE"/>
        </w:rPr>
        <w:t>Chaque partie est autorisée à prendre toutes les mesures raisonnables pour protéger son propre réseau lors de pannes dans le réseau de l'autre partie, en ce compris des mesures qui doivent être prises immédiatement ou des mesures qui ont un impact financier, et dont les conséquences seront discutées ultérieurement entre les parties.</w:t>
      </w:r>
    </w:p>
    <w:p w:rsidR="00F27258" w:rsidRPr="00925EBE" w:rsidRDefault="00F27258">
      <w:pPr>
        <w:rPr>
          <w:lang w:val="fr-BE"/>
        </w:rPr>
      </w:pPr>
    </w:p>
    <w:p w:rsidR="00F27258" w:rsidRPr="00925EBE" w:rsidRDefault="00064304">
      <w:pPr>
        <w:pStyle w:val="Titre2"/>
        <w:keepNext/>
        <w:ind w:left="431" w:hanging="431"/>
        <w:rPr>
          <w:lang w:val="fr-BE"/>
        </w:rPr>
      </w:pPr>
      <w:bookmarkStart w:id="318" w:name="_Toc315161788"/>
      <w:bookmarkStart w:id="319" w:name="_Toc338252082"/>
      <w:r w:rsidRPr="00925EBE">
        <w:rPr>
          <w:lang w:val="fr-BE"/>
        </w:rPr>
        <w:t>Support</w:t>
      </w:r>
      <w:bookmarkEnd w:id="318"/>
      <w:bookmarkEnd w:id="319"/>
    </w:p>
    <w:p w:rsidR="00F27258" w:rsidRPr="00925EBE" w:rsidRDefault="00064304">
      <w:pPr>
        <w:rPr>
          <w:lang w:val="fr-BE"/>
        </w:rPr>
      </w:pPr>
      <w:r w:rsidRPr="00925EBE">
        <w:rPr>
          <w:lang w:val="fr-BE"/>
        </w:rPr>
        <w:t>Les Services de Support servent à remédier à la survenance de problèmes liés au Service.</w:t>
      </w:r>
    </w:p>
    <w:p w:rsidR="00F27258" w:rsidRPr="00925EBE" w:rsidRDefault="00F27258">
      <w:pPr>
        <w:rPr>
          <w:lang w:val="fr-BE"/>
        </w:rPr>
      </w:pPr>
    </w:p>
    <w:p w:rsidR="00F27258" w:rsidRPr="00925EBE" w:rsidRDefault="00064304">
      <w:pPr>
        <w:pStyle w:val="Titre3"/>
        <w:rPr>
          <w:lang w:val="fr-BE"/>
        </w:rPr>
      </w:pPr>
      <w:bookmarkStart w:id="320" w:name="_Toc315161789"/>
      <w:bookmarkStart w:id="321" w:name="_Toc338252083"/>
      <w:r w:rsidRPr="00925EBE">
        <w:rPr>
          <w:lang w:val="fr-BE"/>
        </w:rPr>
        <w:t>Support pour le Service Utilisateur Final</w:t>
      </w:r>
      <w:bookmarkEnd w:id="320"/>
      <w:bookmarkEnd w:id="321"/>
    </w:p>
    <w:p w:rsidR="00F27258" w:rsidRPr="00925EBE" w:rsidRDefault="00064304">
      <w:pPr>
        <w:rPr>
          <w:lang w:val="fr-BE"/>
        </w:rPr>
      </w:pPr>
      <w:r w:rsidRPr="00925EBE">
        <w:rPr>
          <w:lang w:val="fr-BE"/>
        </w:rPr>
        <w:t xml:space="preserve">Le Client Final s’adresse uniquement au Bénéficiaire pour toute question ou problème relatif aux services fournis par le Bénéficiaire sur la base de cette Offre de Référence. TECTEO est étranger aux relations existantes entre le Bénéficiaire et le Client Final. </w:t>
      </w:r>
    </w:p>
    <w:p w:rsidR="00F27258" w:rsidRPr="00925EBE" w:rsidRDefault="00064304">
      <w:pPr>
        <w:rPr>
          <w:lang w:val="fr-BE"/>
        </w:rPr>
      </w:pPr>
      <w:r w:rsidRPr="00925EBE">
        <w:rPr>
          <w:lang w:val="fr-BE"/>
        </w:rPr>
        <w:t xml:space="preserve">Le Bénéficiaire assure le support du service qu’il offre à son Client Final, éventuellement en intervenant sur place afin de remédier à l’Installation </w:t>
      </w:r>
      <w:r w:rsidR="00925EBE" w:rsidRPr="00925EBE">
        <w:rPr>
          <w:lang w:val="fr-BE"/>
        </w:rPr>
        <w:t>Intérieure</w:t>
      </w:r>
      <w:del w:id="322" w:author="VOO" w:date="2012-09-17T18:43:00Z">
        <w:r>
          <w:rPr>
            <w:lang w:val="fr-BE"/>
          </w:rPr>
          <w:delText> </w:delText>
        </w:r>
      </w:del>
      <w:r w:rsidR="00925EBE" w:rsidRPr="00925EBE">
        <w:rPr>
          <w:lang w:val="fr-BE"/>
        </w:rPr>
        <w:t>.</w:t>
      </w:r>
      <w:r w:rsidRPr="00925EBE">
        <w:rPr>
          <w:lang w:val="fr-BE"/>
        </w:rPr>
        <w:t xml:space="preserve"> </w:t>
      </w:r>
      <w:r w:rsidR="00813D17" w:rsidRPr="00925EBE">
        <w:rPr>
          <w:lang w:val="fr-BE"/>
        </w:rPr>
        <w:t xml:space="preserve"> </w:t>
      </w:r>
      <w:r w:rsidRPr="00925EBE">
        <w:rPr>
          <w:lang w:val="fr-BE"/>
        </w:rPr>
        <w:t xml:space="preserve">Si le Bénéficiaire constate, lors de l’intervention sur place, que le signal du Réseau de TECTEO n’est pas reçu à la sortie du Point de Connexion, le Bénéficiaire signale la panne de Réseau à TECTEO conformément au paragraphe 4.4.1.1. </w:t>
      </w:r>
    </w:p>
    <w:p w:rsidR="00F27258" w:rsidRPr="00925EBE" w:rsidRDefault="00064304">
      <w:pPr>
        <w:pStyle w:val="Titre4"/>
        <w:rPr>
          <w:lang w:val="fr-BE"/>
        </w:rPr>
      </w:pPr>
      <w:r w:rsidRPr="00925EBE">
        <w:rPr>
          <w:lang w:val="fr-BE"/>
        </w:rPr>
        <w:t>Signalement d’une panne</w:t>
      </w:r>
    </w:p>
    <w:p w:rsidR="00813D17" w:rsidRPr="00925EBE" w:rsidRDefault="00064304">
      <w:pPr>
        <w:rPr>
          <w:lang w:val="fr-BE"/>
        </w:rPr>
      </w:pPr>
      <w:r w:rsidRPr="00925EBE">
        <w:rPr>
          <w:lang w:val="fr-BE"/>
        </w:rPr>
        <w:t>Dans le cas où le Bénéficiaire identifie que la panne se situe sur le Réseau de TECTEO (en ce compris le Point de Connexion), le Bénéficiaire crée chez TECTEO, dans les meilleurs délais, via le système de communication informatisé, un « Trouble Ticket » dans lequel, le Bénéficiaire spécifiera le mieux possible, tous les aspects et conditions liés au problème</w:t>
      </w:r>
      <w:r w:rsidR="00813D17" w:rsidRPr="00925EBE">
        <w:rPr>
          <w:lang w:val="fr-BE"/>
        </w:rPr>
        <w:t xml:space="preserve"> et les informations minimales mentionnées en annexe de cette Offre de Référence.  </w:t>
      </w:r>
      <w:r w:rsidRPr="00925EBE">
        <w:rPr>
          <w:lang w:val="fr-BE"/>
        </w:rPr>
        <w:t xml:space="preserve">A partir de ce moment, TECTEO analysera le problème identifié dans le « Trouble Ticket »et, le cas échéant, initiera les actions nécessaires à la résolution de celui-ci. </w:t>
      </w:r>
    </w:p>
    <w:p w:rsidR="00F27258" w:rsidRPr="00925EBE" w:rsidRDefault="00064304">
      <w:pPr>
        <w:rPr>
          <w:lang w:val="fr-BE"/>
        </w:rPr>
      </w:pPr>
      <w:r w:rsidRPr="00925EBE">
        <w:rPr>
          <w:lang w:val="fr-BE"/>
        </w:rPr>
        <w:t xml:space="preserve">Dans le cas où la résolution de la </w:t>
      </w:r>
      <w:r w:rsidRPr="00925EBE">
        <w:rPr>
          <w:color w:val="000000" w:themeColor="text1"/>
          <w:lang w:val="fr-BE"/>
        </w:rPr>
        <w:t xml:space="preserve">panne nécessite une intervention de la part de TECTEO à l’habitation du Client Final, </w:t>
      </w:r>
      <w:r w:rsidRPr="00925EBE">
        <w:rPr>
          <w:rFonts w:eastAsia="Times New Roman"/>
          <w:color w:val="000000" w:themeColor="text1"/>
          <w:lang w:val="fr-BE"/>
        </w:rPr>
        <w:t xml:space="preserve">le Bénéficiaire s’assurera que, </w:t>
      </w:r>
      <w:r w:rsidRPr="00925EBE">
        <w:rPr>
          <w:lang w:val="fr-BE"/>
        </w:rPr>
        <w:t>après qu’il ait été informé des disponibilités de TECTEO, le Client Final offrira l’accès à son habitation ou aux parties communes de celle-ci au technicien de TECTEO</w:t>
      </w:r>
      <w:r w:rsidRPr="00925EBE">
        <w:rPr>
          <w:rFonts w:eastAsia="Times New Roman"/>
          <w:color w:val="000000" w:themeColor="text1"/>
          <w:lang w:val="fr-BE"/>
        </w:rPr>
        <w:t>.</w:t>
      </w:r>
    </w:p>
    <w:p w:rsidR="00F27258" w:rsidRPr="00925EBE" w:rsidRDefault="00064304">
      <w:pPr>
        <w:rPr>
          <w:lang w:val="fr-BE"/>
        </w:rPr>
      </w:pPr>
      <w:r w:rsidRPr="00925EBE">
        <w:rPr>
          <w:lang w:val="fr-BE"/>
        </w:rPr>
        <w:t xml:space="preserve">La résolution de la panne fait partie des niveaux de « SLA »  décrits dans cette Offre de </w:t>
      </w:r>
      <w:r w:rsidRPr="00925EBE">
        <w:rPr>
          <w:lang w:val="fr-BE"/>
        </w:rPr>
        <w:lastRenderedPageBreak/>
        <w:t>Référence.</w:t>
      </w:r>
    </w:p>
    <w:p w:rsidR="00F27258" w:rsidRPr="00925EBE" w:rsidRDefault="00F27258">
      <w:pPr>
        <w:rPr>
          <w:lang w:val="fr-BE"/>
        </w:rPr>
      </w:pPr>
    </w:p>
    <w:p w:rsidR="00F27258" w:rsidRPr="00925EBE" w:rsidRDefault="00064304">
      <w:pPr>
        <w:pStyle w:val="Titre4"/>
        <w:rPr>
          <w:lang w:val="fr-BE"/>
        </w:rPr>
      </w:pPr>
      <w:r w:rsidRPr="00925EBE">
        <w:rPr>
          <w:lang w:val="fr-BE"/>
        </w:rPr>
        <w:t xml:space="preserve">Signalement erroné d’une panne </w:t>
      </w:r>
    </w:p>
    <w:p w:rsidR="00F27258" w:rsidRPr="00925EBE" w:rsidRDefault="00064304">
      <w:pPr>
        <w:rPr>
          <w:rFonts w:eastAsia="Times New Roman"/>
          <w:color w:val="000000" w:themeColor="text1"/>
          <w:lang w:val="fr-BE"/>
        </w:rPr>
      </w:pPr>
      <w:r w:rsidRPr="00925EBE">
        <w:rPr>
          <w:lang w:val="fr-BE"/>
        </w:rPr>
        <w:t xml:space="preserve">Si lors de l’analyse ou de la résolution d’une panne identifiée dans un « Trouble Ticket », TECTEO observe que le problème ne se situe pas sur le Réseau de TECTEO mais provient d’une cause non liée à TECTEO ou d’une interférence technique dépendante d’une tierce partie, le « Trouble ticket » est considéré comme étant un signalement erroné d’une panne et le coût des travaux réalisés sera facturé au Bénéficiaire sur la base des tarifs en annexe. </w:t>
      </w:r>
      <w:r w:rsidRPr="00925EBE">
        <w:rPr>
          <w:rFonts w:eastAsia="Times New Roman"/>
          <w:color w:val="000000" w:themeColor="text1"/>
          <w:lang w:val="fr-BE"/>
        </w:rPr>
        <w:t xml:space="preserve">Dans les meilleurs délais, le Bénéficiaire informera par écrit TECTEO des mesures prises pour résoudre la panne, du fait que la panne ne ressort pas de la responsabilité de </w:t>
      </w:r>
      <w:r w:rsidR="00925EBE" w:rsidRPr="00925EBE">
        <w:rPr>
          <w:rFonts w:eastAsia="Times New Roman"/>
          <w:color w:val="000000" w:themeColor="text1"/>
          <w:lang w:val="fr-BE"/>
        </w:rPr>
        <w:t>TECTEO</w:t>
      </w:r>
      <w:del w:id="323" w:author="VOO" w:date="2012-09-17T18:43:00Z">
        <w:r>
          <w:rPr>
            <w:rFonts w:eastAsia="Times New Roman"/>
            <w:color w:val="000000" w:themeColor="text1"/>
            <w:lang w:val="fr-BE"/>
          </w:rPr>
          <w:delText> </w:delText>
        </w:r>
      </w:del>
      <w:r w:rsidR="00925EBE" w:rsidRPr="00925EBE">
        <w:rPr>
          <w:rFonts w:eastAsia="Times New Roman"/>
          <w:color w:val="000000" w:themeColor="text1"/>
          <w:lang w:val="fr-BE"/>
        </w:rPr>
        <w:t xml:space="preserve">. </w:t>
      </w:r>
      <w:r w:rsidRPr="00925EBE">
        <w:rPr>
          <w:rFonts w:eastAsia="Times New Roman"/>
          <w:color w:val="000000" w:themeColor="text1"/>
          <w:lang w:val="fr-BE"/>
        </w:rPr>
        <w:t>La copie du document adressé au Client Final sera communiquée à TECTEO.</w:t>
      </w:r>
    </w:p>
    <w:p w:rsidR="00F27258" w:rsidRPr="00925EBE" w:rsidRDefault="00F27258">
      <w:pPr>
        <w:rPr>
          <w:lang w:val="fr-BE"/>
        </w:rPr>
      </w:pPr>
    </w:p>
    <w:p w:rsidR="00F27258" w:rsidRPr="00925EBE" w:rsidRDefault="00064304">
      <w:pPr>
        <w:pStyle w:val="Titre4"/>
        <w:keepNext/>
        <w:ind w:left="646" w:hanging="646"/>
        <w:rPr>
          <w:lang w:val="fr-BE"/>
        </w:rPr>
      </w:pPr>
      <w:r w:rsidRPr="00925EBE">
        <w:rPr>
          <w:lang w:val="fr-BE"/>
        </w:rPr>
        <w:t>Maintenance programmée</w:t>
      </w:r>
    </w:p>
    <w:p w:rsidR="00F27258" w:rsidRPr="00925EBE" w:rsidRDefault="00064304">
      <w:pPr>
        <w:rPr>
          <w:lang w:val="fr-BE"/>
        </w:rPr>
      </w:pPr>
      <w:r w:rsidRPr="00925EBE">
        <w:rPr>
          <w:lang w:val="fr-BE"/>
        </w:rPr>
        <w:t xml:space="preserve">La gestion, la maintenance et la réparation du Réseau de TECTEO nécessitent parfois des travaux qui provoquent une interruption de service pour certains clients. Dans le cas où TECTEO s’attend à une interruption du service et en informe ses clients à l’avance, TECTEO informera aussi le Bénéficiaire </w:t>
      </w:r>
      <w:del w:id="324" w:author="VOO" w:date="2012-09-17T18:43:00Z">
        <w:r>
          <w:rPr>
            <w:lang w:val="fr-BE"/>
          </w:rPr>
          <w:delText>dans</w:delText>
        </w:r>
      </w:del>
      <w:ins w:id="325" w:author="VOO" w:date="2012-09-17T18:43:00Z">
        <w:r w:rsidR="00BE092D" w:rsidRPr="00925EBE">
          <w:rPr>
            <w:lang w:val="fr-BE"/>
          </w:rPr>
          <w:t>au minimum</w:t>
        </w:r>
      </w:ins>
      <w:r w:rsidR="00BE092D" w:rsidRPr="00925EBE">
        <w:rPr>
          <w:lang w:val="fr-BE"/>
        </w:rPr>
        <w:t xml:space="preserve"> un </w:t>
      </w:r>
      <w:del w:id="326" w:author="VOO" w:date="2012-09-17T18:43:00Z">
        <w:r>
          <w:rPr>
            <w:lang w:val="fr-BE"/>
          </w:rPr>
          <w:delText>délai raisonnable</w:delText>
        </w:r>
      </w:del>
      <w:ins w:id="327" w:author="VOO" w:date="2012-09-17T18:43:00Z">
        <w:r w:rsidR="00BE092D" w:rsidRPr="00925EBE">
          <w:rPr>
            <w:lang w:val="fr-BE"/>
          </w:rPr>
          <w:t>(1) Jour Ouvrable avant d’informer ses propres clients,</w:t>
        </w:r>
      </w:ins>
      <w:r w:rsidRPr="00925EBE">
        <w:rPr>
          <w:lang w:val="fr-BE"/>
        </w:rPr>
        <w:t xml:space="preserve"> lui permettant d’avertir les Clients Finals. </w:t>
      </w:r>
    </w:p>
    <w:p w:rsidR="00F27258" w:rsidRPr="00925EBE" w:rsidRDefault="00064304">
      <w:pPr>
        <w:rPr>
          <w:lang w:val="fr-BE"/>
        </w:rPr>
      </w:pPr>
      <w:r w:rsidRPr="00925EBE">
        <w:rPr>
          <w:lang w:val="fr-BE"/>
        </w:rPr>
        <w:t>Des interruptions du service pour des travaux planifiés et annoncés par TECTEO au Bénéficiaire ne peuvent pas être considérées comme une panne et tout signalement de panne introduit par le Bénéficiaire dans un cas pareil sera traité par TECTEO comme un signalement erroné de panne.</w:t>
      </w:r>
    </w:p>
    <w:p w:rsidR="00F27258" w:rsidRPr="00925EBE" w:rsidRDefault="00F27258">
      <w:pPr>
        <w:rPr>
          <w:lang w:val="fr-BE"/>
        </w:rPr>
      </w:pPr>
    </w:p>
    <w:p w:rsidR="00F27258" w:rsidRPr="00925EBE" w:rsidRDefault="00064304">
      <w:pPr>
        <w:pStyle w:val="Titre4"/>
        <w:rPr>
          <w:lang w:val="fr-BE"/>
        </w:rPr>
      </w:pPr>
      <w:r w:rsidRPr="00925EBE">
        <w:rPr>
          <w:lang w:val="fr-BE"/>
        </w:rPr>
        <w:t>Dommages au Réseau non causés par TECTEO</w:t>
      </w:r>
    </w:p>
    <w:p w:rsidR="00F27258" w:rsidRPr="00925EBE" w:rsidRDefault="00064304">
      <w:pPr>
        <w:rPr>
          <w:rFonts w:eastAsia="Times New Roman"/>
          <w:lang w:val="fr-BE"/>
        </w:rPr>
      </w:pPr>
      <w:r w:rsidRPr="00925EBE">
        <w:rPr>
          <w:lang w:val="fr-BE"/>
        </w:rPr>
        <w:t xml:space="preserve">Si lors d’une intervention pour remédier à une panne du Réseau, TECTEO observe que la panne est causée par un fait </w:t>
      </w:r>
      <w:r w:rsidRPr="00925EBE">
        <w:rPr>
          <w:color w:val="000000" w:themeColor="text1"/>
          <w:lang w:val="fr-BE"/>
        </w:rPr>
        <w:t xml:space="preserve">dont la responsabilité relève du Client Final ou du Bénéficiaire ou de </w:t>
      </w:r>
      <w:r w:rsidRPr="00925EBE">
        <w:rPr>
          <w:rFonts w:eastAsia="Times New Roman"/>
          <w:color w:val="000000" w:themeColor="text1"/>
          <w:lang w:val="fr-BE"/>
        </w:rPr>
        <w:t>tout autre tiers, et qu’elle a effectué les interventions nécessaires pour assurer la continuité du service</w:t>
      </w:r>
      <w:r w:rsidRPr="00925EBE">
        <w:rPr>
          <w:color w:val="000000" w:themeColor="text1"/>
          <w:lang w:val="fr-BE"/>
        </w:rPr>
        <w:t xml:space="preserve">, TECTEO </w:t>
      </w:r>
      <w:r w:rsidRPr="00925EBE">
        <w:rPr>
          <w:rFonts w:eastAsia="Times New Roman"/>
          <w:color w:val="000000" w:themeColor="text1"/>
          <w:lang w:val="fr-BE"/>
        </w:rPr>
        <w:t xml:space="preserve">sera en droit de facturer </w:t>
      </w:r>
      <w:r w:rsidRPr="00925EBE">
        <w:rPr>
          <w:color w:val="000000" w:themeColor="text1"/>
          <w:lang w:val="fr-BE"/>
        </w:rPr>
        <w:t xml:space="preserve">le Bénéficiaire pour les travaux réalisés.  </w:t>
      </w:r>
      <w:r w:rsidRPr="00925EBE">
        <w:rPr>
          <w:rFonts w:eastAsia="Times New Roman"/>
          <w:color w:val="000000" w:themeColor="text1"/>
          <w:lang w:val="fr-BE"/>
        </w:rPr>
        <w:t>Cette disposition n’implique aucune obligation dans le chef de TECTEO de procéder aux interventions nécessaires pour résoudre la panne.</w:t>
      </w:r>
    </w:p>
    <w:p w:rsidR="00F27258" w:rsidRPr="00925EBE" w:rsidRDefault="00064304">
      <w:pPr>
        <w:rPr>
          <w:lang w:val="fr-BE"/>
        </w:rPr>
      </w:pPr>
      <w:r w:rsidRPr="00925EBE">
        <w:rPr>
          <w:lang w:val="fr-BE"/>
        </w:rPr>
        <w:t>En aucun cas, le Bénéficiaire ne peut demander à TECTEO de facturer le Client Final ou une tierce partie.</w:t>
      </w:r>
    </w:p>
    <w:p w:rsidR="00F27258" w:rsidRPr="00925EBE" w:rsidRDefault="00F27258">
      <w:pPr>
        <w:rPr>
          <w:lang w:val="fr-BE"/>
        </w:rPr>
      </w:pPr>
    </w:p>
    <w:p w:rsidR="00F27258" w:rsidRPr="00925EBE" w:rsidRDefault="00064304">
      <w:pPr>
        <w:pStyle w:val="Titre3"/>
        <w:rPr>
          <w:lang w:val="fr-BE"/>
        </w:rPr>
      </w:pPr>
      <w:bookmarkStart w:id="328" w:name="_Toc315161790"/>
      <w:bookmarkStart w:id="329" w:name="_Toc338252084"/>
      <w:r w:rsidRPr="00925EBE">
        <w:rPr>
          <w:lang w:val="fr-BE"/>
        </w:rPr>
        <w:t>Support pour les Services Auxiliaire</w:t>
      </w:r>
      <w:bookmarkEnd w:id="328"/>
      <w:r w:rsidRPr="00925EBE">
        <w:rPr>
          <w:lang w:val="fr-BE"/>
        </w:rPr>
        <w:t>s</w:t>
      </w:r>
      <w:bookmarkEnd w:id="329"/>
    </w:p>
    <w:p w:rsidR="00F27258" w:rsidRPr="00925EBE" w:rsidRDefault="00064304">
      <w:pPr>
        <w:jc w:val="both"/>
        <w:rPr>
          <w:lang w:val="fr-BE"/>
        </w:rPr>
      </w:pPr>
      <w:r w:rsidRPr="00925EBE">
        <w:rPr>
          <w:lang w:val="fr-BE"/>
        </w:rPr>
        <w:t xml:space="preserve">Dans le cas où le Bénéficiaire identifie une panne dans le système de communication informatisé de traitement des commandes, le Bénéficiaire doit créer dans les meilleurs délais via le système de communication informatisé un « Trouble Ticket » chez TECTEO, dans lequel, le Bénéficiaire spécifiera le mieux possible, tous les aspects et conditions liés au problème. A partir </w:t>
      </w:r>
      <w:r w:rsidRPr="00925EBE">
        <w:rPr>
          <w:lang w:val="fr-BE"/>
        </w:rPr>
        <w:lastRenderedPageBreak/>
        <w:t xml:space="preserve">de ce moment, TECTEO analysera le problème et, le cas échéant, initiera les actions pour résoudre le problème identifié dans le « Trouble Ticket ». </w:t>
      </w:r>
    </w:p>
    <w:p w:rsidR="00366636" w:rsidRPr="00925EBE" w:rsidRDefault="004B5611">
      <w:pPr>
        <w:jc w:val="both"/>
        <w:rPr>
          <w:ins w:id="330" w:author="VOO" w:date="2012-09-17T18:43:00Z"/>
          <w:lang w:val="fr-BE"/>
        </w:rPr>
      </w:pPr>
      <w:ins w:id="331" w:author="VOO" w:date="2012-09-17T18:43:00Z">
        <w:r>
          <w:rPr>
            <w:lang w:val="fr-BE"/>
          </w:rPr>
          <w:t>Dans le cas où</w:t>
        </w:r>
        <w:r w:rsidR="00366636" w:rsidRPr="00925EBE">
          <w:rPr>
            <w:lang w:val="fr-BE"/>
          </w:rPr>
          <w:t xml:space="preserve"> l’application web de support et de résolution des pannes n’est pas disponible pendant un Jour Ouvrable et cette non-disponibilité n’a pas été annoncée </w:t>
        </w:r>
        <w:r w:rsidR="000244A3">
          <w:rPr>
            <w:lang w:val="fr-BE"/>
          </w:rPr>
          <w:t>à l’</w:t>
        </w:r>
        <w:r w:rsidR="00366636" w:rsidRPr="00925EBE">
          <w:rPr>
            <w:lang w:val="fr-BE"/>
          </w:rPr>
          <w:t>avance par TECTEO, le Bénéficiaire peut contacter le NOC (Network Operations Center) pour signaler le problème, selon les modalités décrites en annexe.</w:t>
        </w:r>
      </w:ins>
    </w:p>
    <w:p w:rsidR="00F27258" w:rsidRPr="00925EBE" w:rsidRDefault="00F27258">
      <w:pPr>
        <w:jc w:val="both"/>
        <w:rPr>
          <w:lang w:val="fr-BE"/>
        </w:rPr>
      </w:pPr>
    </w:p>
    <w:p w:rsidR="00F27258" w:rsidRPr="00925EBE" w:rsidRDefault="00064304">
      <w:pPr>
        <w:pStyle w:val="Titre2"/>
        <w:rPr>
          <w:lang w:val="fr-BE"/>
        </w:rPr>
      </w:pPr>
      <w:bookmarkStart w:id="332" w:name="_Toc315161791"/>
      <w:bookmarkStart w:id="333" w:name="_Toc338252085"/>
      <w:r w:rsidRPr="00925EBE">
        <w:rPr>
          <w:lang w:val="fr-BE"/>
        </w:rPr>
        <w:t>Niveaux de « Service Level Agreement » (SLA)</w:t>
      </w:r>
      <w:bookmarkEnd w:id="332"/>
      <w:bookmarkEnd w:id="333"/>
      <w:ins w:id="334" w:author="VOO" w:date="2012-09-17T18:43:00Z">
        <w:r w:rsidR="000244A3">
          <w:rPr>
            <w:lang w:val="fr-BE"/>
          </w:rPr>
          <w:t xml:space="preserve"> </w:t>
        </w:r>
      </w:ins>
    </w:p>
    <w:p w:rsidR="00D264B8" w:rsidRDefault="00D264B8" w:rsidP="00D264B8">
      <w:pPr>
        <w:rPr>
          <w:del w:id="335" w:author="VOO" w:date="2012-09-17T18:43:00Z"/>
          <w:lang w:val="fr-BE"/>
        </w:rPr>
      </w:pPr>
      <w:r w:rsidRPr="00925EBE">
        <w:rPr>
          <w:lang w:val="fr-BE"/>
        </w:rPr>
        <w:t xml:space="preserve">Dans le cadre de cette Offre de Référence, TECTEO </w:t>
      </w:r>
      <w:proofErr w:type="gramStart"/>
      <w:r w:rsidRPr="00925EBE">
        <w:rPr>
          <w:lang w:val="fr-BE"/>
        </w:rPr>
        <w:t>prévoit</w:t>
      </w:r>
      <w:r w:rsidR="00F25E13" w:rsidRPr="00925EBE">
        <w:rPr>
          <w:lang w:val="fr-BE"/>
        </w:rPr>
        <w:t xml:space="preserve"> </w:t>
      </w:r>
      <w:r w:rsidRPr="00925EBE">
        <w:rPr>
          <w:lang w:val="fr-BE"/>
        </w:rPr>
        <w:t>,</w:t>
      </w:r>
      <w:proofErr w:type="gramEnd"/>
      <w:r w:rsidRPr="00925EBE">
        <w:rPr>
          <w:lang w:val="fr-BE"/>
        </w:rPr>
        <w:t xml:space="preserve"> en ce qui concerne les activations et la résolution des pannes, des Niveaux de SLA qui seront déterminés sur la base des prévisions mensuelles de volume fournies par le Bénéficiaire conformément aux conditions décrites en annexe. Dans le cas où les volumes réels diffèrent des prévisions fournies par le Bénéficiaire, les niveaux de « SLA » ne s’appliquent pas. Les détails sont fournis en annexe. </w:t>
      </w:r>
    </w:p>
    <w:p w:rsidR="00F27258" w:rsidRDefault="00064304">
      <w:pPr>
        <w:rPr>
          <w:del w:id="336" w:author="VOO" w:date="2012-09-17T18:43:00Z"/>
          <w:lang w:val="fr-BE"/>
        </w:rPr>
      </w:pPr>
      <w:del w:id="337" w:author="VOO" w:date="2012-09-17T18:43:00Z">
        <w:r>
          <w:rPr>
            <w:lang w:val="fr-BE"/>
          </w:rPr>
          <w:delText xml:space="preserve">Les niveaux de SLA sont exprimés en Jours Ouvrables. </w:delText>
        </w:r>
      </w:del>
    </w:p>
    <w:p w:rsidR="00F25E13" w:rsidRDefault="00F25E13">
      <w:pPr>
        <w:rPr>
          <w:del w:id="338" w:author="VOO" w:date="2012-09-17T18:43:00Z"/>
          <w:lang w:val="fr-BE"/>
        </w:rPr>
      </w:pPr>
    </w:p>
    <w:p w:rsidR="00F27258" w:rsidRDefault="00064304">
      <w:pPr>
        <w:pStyle w:val="Titre3"/>
        <w:ind w:left="788" w:hanging="504"/>
        <w:rPr>
          <w:del w:id="339" w:author="VOO" w:date="2012-09-17T18:43:00Z"/>
          <w:lang w:val="fr-BE"/>
        </w:rPr>
      </w:pPr>
      <w:bookmarkStart w:id="340" w:name="_Toc315161792"/>
      <w:bookmarkStart w:id="341" w:name="_Toc338252086"/>
      <w:del w:id="342" w:author="VOO" w:date="2012-09-17T18:43:00Z">
        <w:r>
          <w:rPr>
            <w:lang w:val="fr-BE"/>
          </w:rPr>
          <w:delText>Niveaux de SLA « activation »</w:delText>
        </w:r>
        <w:bookmarkEnd w:id="340"/>
        <w:bookmarkEnd w:id="341"/>
      </w:del>
    </w:p>
    <w:p w:rsidR="00F27258" w:rsidRDefault="00064304">
      <w:pPr>
        <w:rPr>
          <w:del w:id="343" w:author="VOO" w:date="2012-09-17T18:43:00Z"/>
          <w:lang w:val="fr-BE"/>
        </w:rPr>
      </w:pPr>
      <w:del w:id="344" w:author="VOO" w:date="2012-09-17T18:43:00Z">
        <w:r>
          <w:rPr>
            <w:lang w:val="fr-BE"/>
          </w:rPr>
          <w:delText>Le calcul de la durée pour le Niveau de SLA « activation » commence au moment de la validation de la commande pendant un Jour Ouvrable. Si la commande est reçue en dehors d’un Jour Ouvrable, la validation est considérée comme étant faite au début du Jour Ouvrable suivant.</w:delText>
        </w:r>
      </w:del>
    </w:p>
    <w:p w:rsidR="00F27258" w:rsidRDefault="00064304">
      <w:pPr>
        <w:rPr>
          <w:del w:id="345" w:author="VOO" w:date="2012-09-17T18:43:00Z"/>
          <w:lang w:val="fr-BE"/>
        </w:rPr>
      </w:pPr>
      <w:del w:id="346" w:author="VOO" w:date="2012-09-17T18:43:00Z">
        <w:r>
          <w:rPr>
            <w:lang w:val="fr-BE"/>
          </w:rPr>
          <w:delText xml:space="preserve">Le délai d’activation est suspendu dans les cas suivants, cités de manière non exhaustive : </w:delText>
        </w:r>
      </w:del>
    </w:p>
    <w:p w:rsidR="00F27258" w:rsidRDefault="00F27258">
      <w:pPr>
        <w:pStyle w:val="Paragraphedeliste"/>
        <w:rPr>
          <w:del w:id="347" w:author="VOO" w:date="2012-09-17T18:43:00Z"/>
          <w:lang w:val="fr-BE"/>
        </w:rPr>
      </w:pPr>
    </w:p>
    <w:p w:rsidR="00F27258" w:rsidRDefault="00064304">
      <w:pPr>
        <w:pStyle w:val="Paragraphedeliste"/>
        <w:numPr>
          <w:ilvl w:val="0"/>
          <w:numId w:val="4"/>
        </w:numPr>
        <w:rPr>
          <w:del w:id="348" w:author="VOO" w:date="2012-09-17T18:43:00Z"/>
          <w:lang w:val="fr-BE"/>
        </w:rPr>
      </w:pPr>
      <w:del w:id="349" w:author="VOO" w:date="2012-09-17T18:43:00Z">
        <w:r>
          <w:rPr>
            <w:lang w:val="fr-BE"/>
          </w:rPr>
          <w:delText>TECTEO ne parvient pas à joindre le Bénéficiaire ou le Bénéficiaire ne parvient pas à joindre le Client Final; </w:delText>
        </w:r>
      </w:del>
    </w:p>
    <w:p w:rsidR="00F27258" w:rsidRDefault="00064304">
      <w:pPr>
        <w:pStyle w:val="Paragraphedeliste"/>
        <w:numPr>
          <w:ilvl w:val="0"/>
          <w:numId w:val="4"/>
        </w:numPr>
        <w:rPr>
          <w:del w:id="350" w:author="VOO" w:date="2012-09-17T18:43:00Z"/>
          <w:lang w:val="fr-BE"/>
        </w:rPr>
      </w:pPr>
      <w:del w:id="351" w:author="VOO" w:date="2012-09-17T18:43:00Z">
        <w:r>
          <w:rPr>
            <w:lang w:val="fr-BE"/>
          </w:rPr>
          <w:delText>Le Bénéficiaire ou le Client Final n’accepte pas la date proposée pour le rendez-vous chez le Client Final ou le Bénéficiaire ;</w:delText>
        </w:r>
      </w:del>
    </w:p>
    <w:p w:rsidR="00F27258" w:rsidRDefault="00064304">
      <w:pPr>
        <w:pStyle w:val="Paragraphedeliste"/>
        <w:numPr>
          <w:ilvl w:val="0"/>
          <w:numId w:val="4"/>
        </w:numPr>
        <w:rPr>
          <w:del w:id="352" w:author="VOO" w:date="2012-09-17T18:43:00Z"/>
          <w:lang w:val="fr-BE"/>
        </w:rPr>
      </w:pPr>
      <w:del w:id="353" w:author="VOO" w:date="2012-09-17T18:43:00Z">
        <w:r>
          <w:rPr>
            <w:lang w:val="fr-BE"/>
          </w:rPr>
          <w:delText>La date du rendez-vous est reportée à la demande du Bénéficiaire ou du Client Final ;</w:delText>
        </w:r>
      </w:del>
    </w:p>
    <w:p w:rsidR="00F27258" w:rsidRDefault="00064304">
      <w:pPr>
        <w:pStyle w:val="Paragraphedeliste"/>
        <w:numPr>
          <w:ilvl w:val="0"/>
          <w:numId w:val="4"/>
        </w:numPr>
        <w:rPr>
          <w:del w:id="354" w:author="VOO" w:date="2012-09-17T18:43:00Z"/>
          <w:lang w:val="fr-BE"/>
        </w:rPr>
      </w:pPr>
      <w:del w:id="355" w:author="VOO" w:date="2012-09-17T18:43:00Z">
        <w:r>
          <w:rPr>
            <w:lang w:val="fr-BE"/>
          </w:rPr>
          <w:delText>A la date du rendez-vous, le Client Final n’est pas présent ou TECTEO n’a pas accès à la partie du Réseau qui se trouve chez le Client Final, ou TECTEO ne peut pas terminer la réparation pour des raisons indépendantes de TECTEO</w:delText>
        </w:r>
        <w:r>
          <w:rPr>
            <w:color w:val="000000" w:themeColor="text1"/>
            <w:lang w:val="fr-BE"/>
          </w:rPr>
          <w:delText>.</w:delText>
        </w:r>
      </w:del>
    </w:p>
    <w:p w:rsidR="00F27258" w:rsidRDefault="00064304">
      <w:pPr>
        <w:rPr>
          <w:del w:id="356" w:author="VOO" w:date="2012-09-17T18:43:00Z"/>
          <w:lang w:val="fr-BE"/>
        </w:rPr>
      </w:pPr>
      <w:del w:id="357" w:author="VOO" w:date="2012-09-17T18:43:00Z">
        <w:r>
          <w:rPr>
            <w:lang w:val="fr-BE"/>
          </w:rPr>
          <w:delText xml:space="preserve">Aucun délai d’activation n’est applicable dans les cas suivants  cités de manière non exhaustive : </w:delText>
        </w:r>
      </w:del>
    </w:p>
    <w:p w:rsidR="00F27258" w:rsidRDefault="00064304">
      <w:pPr>
        <w:pStyle w:val="Paragraphedeliste"/>
        <w:numPr>
          <w:ilvl w:val="0"/>
          <w:numId w:val="5"/>
        </w:numPr>
        <w:rPr>
          <w:del w:id="358" w:author="VOO" w:date="2012-09-17T18:43:00Z"/>
          <w:lang w:val="fr-BE"/>
        </w:rPr>
      </w:pPr>
      <w:del w:id="359" w:author="VOO" w:date="2012-09-17T18:43:00Z">
        <w:r>
          <w:rPr>
            <w:lang w:val="fr-BE"/>
          </w:rPr>
          <w:delText>L’installation demandée par le Bénéficiaire est erronée ;</w:delText>
        </w:r>
      </w:del>
    </w:p>
    <w:p w:rsidR="00F27258" w:rsidRDefault="00064304">
      <w:pPr>
        <w:pStyle w:val="Paragraphedeliste"/>
        <w:numPr>
          <w:ilvl w:val="0"/>
          <w:numId w:val="5"/>
        </w:numPr>
        <w:rPr>
          <w:del w:id="360" w:author="VOO" w:date="2012-09-17T18:43:00Z"/>
          <w:lang w:val="fr-BE"/>
        </w:rPr>
      </w:pPr>
      <w:del w:id="361" w:author="VOO" w:date="2012-09-17T18:43:00Z">
        <w:r>
          <w:rPr>
            <w:lang w:val="fr-BE"/>
          </w:rPr>
          <w:delText>La réalisation de l’installation nécessite des travaux préalables au réseau câblé de TECTEO ;</w:delText>
        </w:r>
      </w:del>
    </w:p>
    <w:p w:rsidR="00F27258" w:rsidRDefault="00064304">
      <w:pPr>
        <w:pStyle w:val="Paragraphedeliste"/>
        <w:numPr>
          <w:ilvl w:val="0"/>
          <w:numId w:val="5"/>
        </w:numPr>
        <w:rPr>
          <w:del w:id="362" w:author="VOO" w:date="2012-09-17T18:43:00Z"/>
          <w:lang w:val="fr-BE"/>
        </w:rPr>
      </w:pPr>
      <w:del w:id="363" w:author="VOO" w:date="2012-09-17T18:43:00Z">
        <w:r>
          <w:rPr>
            <w:lang w:val="fr-BE"/>
          </w:rPr>
          <w:delText>Toute situation de Force Majeure.</w:delText>
        </w:r>
      </w:del>
    </w:p>
    <w:p w:rsidR="00F27258" w:rsidRDefault="00064304">
      <w:pPr>
        <w:rPr>
          <w:del w:id="364" w:author="VOO" w:date="2012-09-17T18:43:00Z"/>
          <w:lang w:val="fr-BE"/>
        </w:rPr>
      </w:pPr>
      <w:del w:id="365" w:author="VOO" w:date="2012-09-17T18:43:00Z">
        <w:r>
          <w:rPr>
            <w:lang w:val="fr-BE"/>
          </w:rPr>
          <w:delText>Conformément au paragraphe 2.6, les Niveaux de SLA « activation » ne sont pas d’application pour les travaux au niveau du raccordement de l’habitation du Client Final au Réseau de TECTEO.</w:delText>
        </w:r>
      </w:del>
    </w:p>
    <w:p w:rsidR="00F27258" w:rsidRDefault="00064304">
      <w:pPr>
        <w:rPr>
          <w:del w:id="366" w:author="VOO" w:date="2012-09-17T18:43:00Z"/>
          <w:lang w:val="fr-BE"/>
        </w:rPr>
      </w:pPr>
      <w:del w:id="367" w:author="VOO" w:date="2012-09-17T18:43:00Z">
        <w:r>
          <w:rPr>
            <w:lang w:val="fr-BE"/>
          </w:rPr>
          <w:delText xml:space="preserve">Les Niveaux de SLA, qui sont d’application dans le contexte de cette Offre de Référence, sont décrits en annexe. </w:delText>
        </w:r>
      </w:del>
    </w:p>
    <w:p w:rsidR="00F27258" w:rsidRDefault="00F27258">
      <w:pPr>
        <w:rPr>
          <w:del w:id="368" w:author="VOO" w:date="2012-09-17T18:43:00Z"/>
          <w:lang w:val="fr-BE"/>
        </w:rPr>
      </w:pPr>
    </w:p>
    <w:p w:rsidR="00F27258" w:rsidRDefault="00064304">
      <w:pPr>
        <w:pStyle w:val="Titre3"/>
        <w:ind w:left="788" w:hanging="504"/>
        <w:rPr>
          <w:del w:id="369" w:author="VOO" w:date="2012-09-17T18:43:00Z"/>
          <w:lang w:val="fr-BE"/>
        </w:rPr>
      </w:pPr>
      <w:bookmarkStart w:id="370" w:name="_Toc315161793"/>
      <w:bookmarkStart w:id="371" w:name="_Toc338252087"/>
      <w:del w:id="372" w:author="VOO" w:date="2012-09-17T18:43:00Z">
        <w:r>
          <w:rPr>
            <w:lang w:val="fr-BE"/>
          </w:rPr>
          <w:delText>Niveaux de SLA« résolution des pannes »</w:delText>
        </w:r>
        <w:bookmarkEnd w:id="370"/>
        <w:bookmarkEnd w:id="371"/>
      </w:del>
    </w:p>
    <w:p w:rsidR="00F27258" w:rsidRDefault="00064304">
      <w:pPr>
        <w:rPr>
          <w:del w:id="373" w:author="VOO" w:date="2012-09-17T18:43:00Z"/>
          <w:lang w:val="fr-BE"/>
        </w:rPr>
      </w:pPr>
      <w:del w:id="374" w:author="VOO" w:date="2012-09-17T18:43:00Z">
        <w:r>
          <w:rPr>
            <w:lang w:val="fr-BE"/>
          </w:rPr>
          <w:delText>Le calcul de la durée pour le Niveau de « SLA » « Résolution des pannes » commence au moment de la réception du « Trouble Ticket » si c’est un Jour Ouvrable ou à défaut, le premier Jour Ouvrable suivant la réception du « Trouble Ticket ».</w:delText>
        </w:r>
      </w:del>
    </w:p>
    <w:p w:rsidR="00F27258" w:rsidRDefault="00064304">
      <w:pPr>
        <w:rPr>
          <w:del w:id="375" w:author="VOO" w:date="2012-09-17T18:43:00Z"/>
          <w:lang w:val="fr-BE"/>
        </w:rPr>
      </w:pPr>
      <w:del w:id="376" w:author="VOO" w:date="2012-09-17T18:43:00Z">
        <w:r>
          <w:rPr>
            <w:lang w:val="fr-BE"/>
          </w:rPr>
          <w:delText xml:space="preserve">Le délai de résolution de pannes est suspendu dans les cas suivants, cités de manière non exhaustive : </w:delText>
        </w:r>
      </w:del>
    </w:p>
    <w:p w:rsidR="00F27258" w:rsidRDefault="00064304">
      <w:pPr>
        <w:pStyle w:val="Paragraphedeliste"/>
        <w:numPr>
          <w:ilvl w:val="0"/>
          <w:numId w:val="4"/>
        </w:numPr>
        <w:rPr>
          <w:del w:id="377" w:author="VOO" w:date="2012-09-17T18:43:00Z"/>
          <w:lang w:val="fr-BE"/>
        </w:rPr>
      </w:pPr>
      <w:del w:id="378" w:author="VOO" w:date="2012-09-17T18:43:00Z">
        <w:r>
          <w:rPr>
            <w:lang w:val="fr-BE"/>
          </w:rPr>
          <w:delText>La réparation nécessite un rendez-vous avec le Client Final mais le Bénéficiaire ou le Client Final n’accepte pas la date proposée par TECTEO pour le rendez-vous ou le Bénéficiaire ne parvient pas à joindre le Client Final;</w:delText>
        </w:r>
      </w:del>
    </w:p>
    <w:p w:rsidR="00F27258" w:rsidRDefault="00064304">
      <w:pPr>
        <w:pStyle w:val="Paragraphedeliste"/>
        <w:numPr>
          <w:ilvl w:val="0"/>
          <w:numId w:val="4"/>
        </w:numPr>
        <w:rPr>
          <w:del w:id="379" w:author="VOO" w:date="2012-09-17T18:43:00Z"/>
          <w:lang w:val="fr-BE"/>
        </w:rPr>
      </w:pPr>
      <w:del w:id="380" w:author="VOO" w:date="2012-09-17T18:43:00Z">
        <w:r>
          <w:rPr>
            <w:lang w:val="fr-BE"/>
          </w:rPr>
          <w:delText>La réparation nécessite un rendez-vous avec le Client Final mais la date du rendez-vous est reportée à la demande du Bénéficiaire ou du Client Final ;</w:delText>
        </w:r>
      </w:del>
    </w:p>
    <w:p w:rsidR="00F27258" w:rsidRDefault="00064304">
      <w:pPr>
        <w:pStyle w:val="Paragraphedeliste"/>
        <w:numPr>
          <w:ilvl w:val="0"/>
          <w:numId w:val="4"/>
        </w:numPr>
        <w:rPr>
          <w:del w:id="381" w:author="VOO" w:date="2012-09-17T18:43:00Z"/>
          <w:lang w:val="fr-BE"/>
        </w:rPr>
      </w:pPr>
      <w:del w:id="382" w:author="VOO" w:date="2012-09-17T18:43:00Z">
        <w:r>
          <w:rPr>
            <w:lang w:val="fr-BE"/>
          </w:rPr>
          <w:delText>A la date du rendez-vous, le Client Final n’est pas présent ou TECTEO n’a pas accès à la partie du Réseau qui se trouve chez le Client Final, ou TECTEO ne peut pas terminer la réparation pour des raisons indépendantes de TECTEO</w:delText>
        </w:r>
        <w:r>
          <w:rPr>
            <w:color w:val="000000" w:themeColor="text1"/>
            <w:lang w:val="fr-BE"/>
          </w:rPr>
          <w:delText>.</w:delText>
        </w:r>
      </w:del>
    </w:p>
    <w:p w:rsidR="00F27258" w:rsidRDefault="00064304">
      <w:pPr>
        <w:pStyle w:val="Paragraphedeliste"/>
        <w:numPr>
          <w:ilvl w:val="0"/>
          <w:numId w:val="4"/>
        </w:numPr>
        <w:rPr>
          <w:del w:id="383" w:author="VOO" w:date="2012-09-17T18:43:00Z"/>
          <w:lang w:val="fr-BE"/>
        </w:rPr>
      </w:pPr>
      <w:del w:id="384" w:author="VOO" w:date="2012-09-17T18:43:00Z">
        <w:r>
          <w:rPr>
            <w:lang w:val="fr-BE"/>
          </w:rPr>
          <w:delText>La panne est de caractère intermittent et difficilement identifiable</w:delText>
        </w:r>
      </w:del>
    </w:p>
    <w:p w:rsidR="00F27258" w:rsidRDefault="00064304">
      <w:pPr>
        <w:pStyle w:val="Paragraphedeliste"/>
        <w:numPr>
          <w:ilvl w:val="0"/>
          <w:numId w:val="4"/>
        </w:numPr>
        <w:rPr>
          <w:del w:id="385" w:author="VOO" w:date="2012-09-17T18:43:00Z"/>
          <w:lang w:val="fr-BE"/>
        </w:rPr>
      </w:pPr>
      <w:del w:id="386" w:author="VOO" w:date="2012-09-17T18:43:00Z">
        <w:r>
          <w:rPr>
            <w:lang w:val="fr-BE"/>
          </w:rPr>
          <w:delText>La panne nécessite des travaux de génie civil</w:delText>
        </w:r>
      </w:del>
    </w:p>
    <w:p w:rsidR="00D14D59" w:rsidRPr="00F25E13" w:rsidRDefault="00D14D59" w:rsidP="00F25E13">
      <w:pPr>
        <w:pStyle w:val="Paragraphedeliste"/>
        <w:numPr>
          <w:ilvl w:val="0"/>
          <w:numId w:val="4"/>
        </w:numPr>
        <w:rPr>
          <w:del w:id="387" w:author="VOO" w:date="2012-09-17T18:43:00Z"/>
          <w:lang w:val="fr-BE"/>
        </w:rPr>
      </w:pPr>
      <w:del w:id="388" w:author="VOO" w:date="2012-09-17T18:43:00Z">
        <w:r w:rsidRPr="00F25E13">
          <w:rPr>
            <w:lang w:val="fr-BE"/>
          </w:rPr>
          <w:delText xml:space="preserve">La panne est due à un problème de Réseau qui concerne plusieurs clients. </w:delText>
        </w:r>
      </w:del>
    </w:p>
    <w:p w:rsidR="00F27258" w:rsidRDefault="00064304">
      <w:pPr>
        <w:rPr>
          <w:del w:id="389" w:author="VOO" w:date="2012-09-17T18:43:00Z"/>
          <w:lang w:val="fr-BE"/>
        </w:rPr>
      </w:pPr>
      <w:del w:id="390" w:author="VOO" w:date="2012-09-17T18:43:00Z">
        <w:r>
          <w:rPr>
            <w:lang w:val="fr-BE"/>
          </w:rPr>
          <w:delText>Aucun délai d’activation n’est applicable dans les cas suivants  cités de manière non exhaustive :</w:delText>
        </w:r>
      </w:del>
    </w:p>
    <w:p w:rsidR="00F27258" w:rsidRDefault="00064304">
      <w:pPr>
        <w:pStyle w:val="Paragraphedeliste"/>
        <w:numPr>
          <w:ilvl w:val="0"/>
          <w:numId w:val="10"/>
        </w:numPr>
        <w:rPr>
          <w:del w:id="391" w:author="VOO" w:date="2012-09-17T18:43:00Z"/>
          <w:lang w:val="fr-BE"/>
        </w:rPr>
      </w:pPr>
      <w:del w:id="392" w:author="VOO" w:date="2012-09-17T18:43:00Z">
        <w:r>
          <w:rPr>
            <w:lang w:val="fr-BE"/>
          </w:rPr>
          <w:delText>L’information fournie par le Bénéficiaire est erronée ;</w:delText>
        </w:r>
      </w:del>
    </w:p>
    <w:p w:rsidR="00F27258" w:rsidRDefault="00064304">
      <w:pPr>
        <w:pStyle w:val="Paragraphedeliste"/>
        <w:numPr>
          <w:ilvl w:val="0"/>
          <w:numId w:val="10"/>
        </w:numPr>
        <w:rPr>
          <w:del w:id="393" w:author="VOO" w:date="2012-09-17T18:43:00Z"/>
          <w:lang w:val="fr-BE"/>
        </w:rPr>
      </w:pPr>
      <w:del w:id="394" w:author="VOO" w:date="2012-09-17T18:43:00Z">
        <w:r>
          <w:rPr>
            <w:lang w:val="fr-BE"/>
          </w:rPr>
          <w:delText>Il s’agit d’un signalement erroné de panne ou d’un dommage au Réseau de TECTEO non dépendant de TECTEO ;</w:delText>
        </w:r>
      </w:del>
    </w:p>
    <w:p w:rsidR="00F27258" w:rsidRDefault="00064304">
      <w:pPr>
        <w:pStyle w:val="Paragraphedeliste"/>
        <w:numPr>
          <w:ilvl w:val="0"/>
          <w:numId w:val="10"/>
        </w:numPr>
        <w:rPr>
          <w:del w:id="395" w:author="VOO" w:date="2012-09-17T18:43:00Z"/>
          <w:lang w:val="fr-BE"/>
        </w:rPr>
      </w:pPr>
      <w:del w:id="396" w:author="VOO" w:date="2012-09-17T18:43:00Z">
        <w:r>
          <w:rPr>
            <w:lang w:val="fr-BE"/>
          </w:rPr>
          <w:delText>Toute situation de Force Majeure.</w:delText>
        </w:r>
      </w:del>
    </w:p>
    <w:p w:rsidR="00F27258" w:rsidRDefault="00064304">
      <w:pPr>
        <w:rPr>
          <w:del w:id="397" w:author="VOO" w:date="2012-09-17T18:43:00Z"/>
          <w:lang w:val="fr-BE"/>
        </w:rPr>
      </w:pPr>
      <w:del w:id="398" w:author="VOO" w:date="2012-09-17T18:43:00Z">
        <w:r>
          <w:rPr>
            <w:lang w:val="fr-BE"/>
          </w:rPr>
          <w:delText>Conformément au paragraphe 2.6, les Niveaux de SLA ne sont pas d’application pour les pannes nécessitant une intervention au niveau du raccordement de l’habitation du Client Final au Réseau de TECTEO.</w:delText>
        </w:r>
      </w:del>
    </w:p>
    <w:p w:rsidR="00F27258" w:rsidRDefault="00064304">
      <w:pPr>
        <w:rPr>
          <w:del w:id="399" w:author="VOO" w:date="2012-09-17T18:43:00Z"/>
          <w:lang w:val="fr-BE"/>
        </w:rPr>
      </w:pPr>
      <w:del w:id="400" w:author="VOO" w:date="2012-09-17T18:43:00Z">
        <w:r>
          <w:rPr>
            <w:lang w:val="fr-BE"/>
          </w:rPr>
          <w:delText>Les Niveaux de SLA qui sont d’application dans le contexte de cette Offre de Référence sont décrits en annexe.</w:delText>
        </w:r>
      </w:del>
    </w:p>
    <w:p w:rsidR="00F27258" w:rsidRDefault="00F27258">
      <w:pPr>
        <w:rPr>
          <w:del w:id="401" w:author="VOO" w:date="2012-09-17T18:43:00Z"/>
          <w:lang w:val="fr-BE"/>
        </w:rPr>
      </w:pPr>
    </w:p>
    <w:p w:rsidR="00F27258" w:rsidRDefault="00064304">
      <w:pPr>
        <w:widowControl/>
        <w:autoSpaceDE/>
        <w:autoSpaceDN/>
        <w:adjustRightInd/>
        <w:spacing w:after="200" w:line="276" w:lineRule="auto"/>
        <w:rPr>
          <w:del w:id="402" w:author="VOO" w:date="2012-09-17T18:43:00Z"/>
          <w:rFonts w:cs="Calibri"/>
          <w:sz w:val="28"/>
          <w:szCs w:val="28"/>
          <w:lang w:val="fr-BE"/>
        </w:rPr>
      </w:pPr>
      <w:del w:id="403" w:author="VOO" w:date="2012-09-17T18:43:00Z">
        <w:r>
          <w:rPr>
            <w:rFonts w:cs="Calibri"/>
            <w:sz w:val="28"/>
            <w:szCs w:val="28"/>
            <w:lang w:val="fr-BE"/>
          </w:rPr>
          <w:br w:type="page"/>
        </w:r>
      </w:del>
    </w:p>
    <w:p w:rsidR="00F27258" w:rsidRPr="00313A5F" w:rsidRDefault="00064304">
      <w:pPr>
        <w:pStyle w:val="Titre1"/>
        <w:rPr>
          <w:del w:id="404" w:author="VOO" w:date="2012-09-17T18:43:00Z"/>
          <w:lang w:val="fr-BE"/>
        </w:rPr>
      </w:pPr>
      <w:bookmarkStart w:id="405" w:name="_Toc315161794"/>
      <w:bookmarkStart w:id="406" w:name="_Toc338252088"/>
      <w:del w:id="407" w:author="VOO" w:date="2012-09-17T18:43:00Z">
        <w:r w:rsidRPr="00313A5F">
          <w:rPr>
            <w:lang w:val="fr-BE"/>
          </w:rPr>
          <w:delText>Annexes</w:delText>
        </w:r>
        <w:bookmarkEnd w:id="405"/>
        <w:bookmarkEnd w:id="406"/>
      </w:del>
    </w:p>
    <w:p w:rsidR="00F27258" w:rsidRDefault="00F27258">
      <w:pPr>
        <w:rPr>
          <w:del w:id="408" w:author="VOO" w:date="2012-09-17T18:43:00Z"/>
          <w:lang w:val="fr-BE"/>
        </w:rPr>
      </w:pPr>
    </w:p>
    <w:p w:rsidR="00F27258" w:rsidRDefault="00064304">
      <w:pPr>
        <w:pStyle w:val="Titre2"/>
        <w:ind w:hanging="792"/>
        <w:rPr>
          <w:del w:id="409" w:author="VOO" w:date="2012-09-17T18:43:00Z"/>
          <w:sz w:val="32"/>
          <w:szCs w:val="32"/>
          <w:lang w:val="fr-BE"/>
        </w:rPr>
      </w:pPr>
      <w:bookmarkStart w:id="410" w:name="_Toc315161795"/>
      <w:bookmarkStart w:id="411" w:name="_Toc338252089"/>
      <w:del w:id="412" w:author="VOO" w:date="2012-09-17T18:43:00Z">
        <w:r>
          <w:rPr>
            <w:sz w:val="32"/>
            <w:szCs w:val="32"/>
            <w:lang w:val="fr-BE"/>
          </w:rPr>
          <w:delText>Spécifications techniques de la solution</w:delText>
        </w:r>
        <w:bookmarkEnd w:id="410"/>
        <w:bookmarkEnd w:id="411"/>
        <w:r>
          <w:rPr>
            <w:sz w:val="32"/>
            <w:szCs w:val="32"/>
            <w:lang w:val="fr-BE"/>
          </w:rPr>
          <w:delText xml:space="preserve"> </w:delText>
        </w:r>
      </w:del>
    </w:p>
    <w:p w:rsidR="00F27258" w:rsidRDefault="00064304">
      <w:pPr>
        <w:pStyle w:val="Titre3"/>
        <w:ind w:left="788" w:hanging="788"/>
        <w:rPr>
          <w:del w:id="413" w:author="VOO" w:date="2012-09-17T18:43:00Z"/>
          <w:sz w:val="28"/>
          <w:szCs w:val="28"/>
          <w:lang w:val="fr-BE"/>
        </w:rPr>
      </w:pPr>
      <w:bookmarkStart w:id="414" w:name="_Toc315161796"/>
      <w:bookmarkStart w:id="415" w:name="_Toc338252090"/>
      <w:del w:id="416" w:author="VOO" w:date="2012-09-17T18:43:00Z">
        <w:r>
          <w:rPr>
            <w:sz w:val="28"/>
            <w:szCs w:val="28"/>
            <w:lang w:val="fr-BE"/>
          </w:rPr>
          <w:delText>Service de Revente de l’Offre Analogique</w:delText>
        </w:r>
        <w:bookmarkEnd w:id="414"/>
        <w:bookmarkEnd w:id="415"/>
      </w:del>
    </w:p>
    <w:p w:rsidR="00F27258" w:rsidRDefault="00064304">
      <w:pPr>
        <w:rPr>
          <w:del w:id="417" w:author="VOO" w:date="2012-09-17T18:43:00Z"/>
          <w:lang w:val="fr-BE"/>
        </w:rPr>
      </w:pPr>
      <w:del w:id="418" w:author="VOO" w:date="2012-09-17T18:43:00Z">
        <w:r>
          <w:rPr>
            <w:lang w:val="fr-BE"/>
          </w:rPr>
          <w:delText>à compléter</w:delText>
        </w:r>
      </w:del>
    </w:p>
    <w:p w:rsidR="00F27258" w:rsidRDefault="00064304">
      <w:pPr>
        <w:pStyle w:val="Titre4"/>
        <w:ind w:hanging="222"/>
        <w:rPr>
          <w:del w:id="419" w:author="VOO" w:date="2012-09-17T18:43:00Z"/>
          <w:b/>
          <w:lang w:val="fr-BE"/>
        </w:rPr>
      </w:pPr>
      <w:del w:id="420" w:author="VOO" w:date="2012-09-17T18:43:00Z">
        <w:r>
          <w:rPr>
            <w:b/>
            <w:lang w:val="fr-BE"/>
          </w:rPr>
          <w:delText>Liste des chaînes analogiques</w:delText>
        </w:r>
      </w:del>
    </w:p>
    <w:p w:rsidR="00F27258" w:rsidRDefault="00064304">
      <w:pPr>
        <w:rPr>
          <w:del w:id="421" w:author="VOO" w:date="2012-09-17T18:43:00Z"/>
          <w:lang w:val="fr-BE"/>
        </w:rPr>
      </w:pPr>
      <w:del w:id="422" w:author="VOO" w:date="2012-09-17T18:43:00Z">
        <w:r>
          <w:rPr>
            <w:lang w:val="fr-BE"/>
          </w:rPr>
          <w:delText>A compléter</w:delText>
        </w:r>
      </w:del>
    </w:p>
    <w:p w:rsidR="00F27258" w:rsidRDefault="00064304">
      <w:pPr>
        <w:pStyle w:val="Titre4"/>
        <w:ind w:hanging="222"/>
        <w:rPr>
          <w:del w:id="423" w:author="VOO" w:date="2012-09-17T18:43:00Z"/>
          <w:b/>
          <w:lang w:val="fr-BE"/>
        </w:rPr>
      </w:pPr>
      <w:del w:id="424" w:author="VOO" w:date="2012-09-17T18:43:00Z">
        <w:r>
          <w:rPr>
            <w:b/>
            <w:lang w:val="fr-BE"/>
          </w:rPr>
          <w:delText>Autre</w:delText>
        </w:r>
      </w:del>
    </w:p>
    <w:p w:rsidR="00F27258" w:rsidRDefault="00064304">
      <w:pPr>
        <w:rPr>
          <w:del w:id="425" w:author="VOO" w:date="2012-09-17T18:43:00Z"/>
          <w:lang w:val="fr-BE"/>
        </w:rPr>
      </w:pPr>
      <w:del w:id="426" w:author="VOO" w:date="2012-09-17T18:43:00Z">
        <w:r>
          <w:rPr>
            <w:lang w:val="fr-BE"/>
          </w:rPr>
          <w:delText>A compléter</w:delText>
        </w:r>
      </w:del>
    </w:p>
    <w:p w:rsidR="00F27258" w:rsidRDefault="00F27258">
      <w:pPr>
        <w:rPr>
          <w:del w:id="427" w:author="VOO" w:date="2012-09-17T18:43:00Z"/>
          <w:lang w:val="fr-BE"/>
        </w:rPr>
      </w:pPr>
    </w:p>
    <w:p w:rsidR="00F27258" w:rsidRDefault="00064304">
      <w:pPr>
        <w:pStyle w:val="Titre3"/>
        <w:ind w:left="788" w:hanging="788"/>
        <w:rPr>
          <w:del w:id="428" w:author="VOO" w:date="2012-09-17T18:43:00Z"/>
          <w:sz w:val="28"/>
          <w:szCs w:val="28"/>
          <w:lang w:val="fr-BE"/>
        </w:rPr>
      </w:pPr>
      <w:bookmarkStart w:id="429" w:name="_Toc315161797"/>
      <w:bookmarkStart w:id="430" w:name="_Toc338252091"/>
      <w:del w:id="431" w:author="VOO" w:date="2012-09-17T18:43:00Z">
        <w:r>
          <w:rPr>
            <w:sz w:val="28"/>
            <w:szCs w:val="28"/>
            <w:lang w:val="fr-BE"/>
          </w:rPr>
          <w:delText>Service d’Accès à la Plateforme de Télévision Numérique</w:delText>
        </w:r>
        <w:bookmarkEnd w:id="429"/>
        <w:bookmarkEnd w:id="430"/>
      </w:del>
    </w:p>
    <w:p w:rsidR="00F27258" w:rsidRDefault="00F27258">
      <w:pPr>
        <w:rPr>
          <w:del w:id="432" w:author="VOO" w:date="2012-09-17T18:43:00Z"/>
          <w:lang w:val="fr-BE"/>
        </w:rPr>
      </w:pPr>
    </w:p>
    <w:p w:rsidR="00F27258" w:rsidRDefault="00064304">
      <w:pPr>
        <w:pStyle w:val="Titre4"/>
        <w:ind w:hanging="222"/>
        <w:rPr>
          <w:del w:id="433" w:author="VOO" w:date="2012-09-17T18:43:00Z"/>
          <w:b/>
          <w:lang w:val="fr-BE"/>
        </w:rPr>
      </w:pPr>
      <w:del w:id="434" w:author="VOO" w:date="2012-09-17T18:43:00Z">
        <w:r>
          <w:rPr>
            <w:b/>
            <w:lang w:val="fr-BE"/>
          </w:rPr>
          <w:delText>Spécifications techniques de la solution</w:delText>
        </w:r>
      </w:del>
    </w:p>
    <w:p w:rsidR="00F27258" w:rsidRDefault="00064304">
      <w:pPr>
        <w:pStyle w:val="Paragraphedeliste"/>
        <w:numPr>
          <w:ilvl w:val="0"/>
          <w:numId w:val="7"/>
        </w:numPr>
        <w:rPr>
          <w:del w:id="435" w:author="VOO" w:date="2012-09-17T18:43:00Z"/>
          <w:lang w:val="fr-BE"/>
        </w:rPr>
      </w:pPr>
      <w:del w:id="436" w:author="VOO" w:date="2012-09-17T18:43:00Z">
        <w:r>
          <w:rPr>
            <w:lang w:val="fr-BE"/>
          </w:rPr>
          <w:delText>Pour le CAS</w:delText>
        </w:r>
      </w:del>
    </w:p>
    <w:p w:rsidR="00F27258" w:rsidRDefault="00064304">
      <w:pPr>
        <w:pStyle w:val="Paragraphedeliste"/>
        <w:numPr>
          <w:ilvl w:val="0"/>
          <w:numId w:val="7"/>
        </w:numPr>
        <w:rPr>
          <w:del w:id="437" w:author="VOO" w:date="2012-09-17T18:43:00Z"/>
          <w:lang w:val="fr-BE"/>
        </w:rPr>
      </w:pPr>
      <w:del w:id="438" w:author="VOO" w:date="2012-09-17T18:43:00Z">
        <w:r>
          <w:rPr>
            <w:lang w:val="fr-BE"/>
          </w:rPr>
          <w:delText>Pour l’Accès VOD</w:delText>
        </w:r>
      </w:del>
    </w:p>
    <w:p w:rsidR="00F27258" w:rsidRDefault="00064304">
      <w:pPr>
        <w:pStyle w:val="Paragraphedeliste"/>
        <w:numPr>
          <w:ilvl w:val="0"/>
          <w:numId w:val="7"/>
        </w:numPr>
        <w:rPr>
          <w:del w:id="439" w:author="VOO" w:date="2012-09-17T18:43:00Z"/>
          <w:lang w:val="fr-BE"/>
        </w:rPr>
      </w:pPr>
      <w:del w:id="440" w:author="VOO" w:date="2012-09-17T18:43:00Z">
        <w:r>
          <w:rPr>
            <w:lang w:val="fr-BE"/>
          </w:rPr>
          <w:delText>à compléter</w:delText>
        </w:r>
      </w:del>
    </w:p>
    <w:p w:rsidR="00F27258" w:rsidRDefault="00064304">
      <w:pPr>
        <w:pStyle w:val="Titre4"/>
        <w:ind w:hanging="222"/>
        <w:rPr>
          <w:del w:id="441" w:author="VOO" w:date="2012-09-17T18:43:00Z"/>
          <w:b/>
          <w:lang w:val="fr-BE"/>
        </w:rPr>
      </w:pPr>
      <w:del w:id="442" w:author="VOO" w:date="2012-09-17T18:43:00Z">
        <w:r>
          <w:rPr>
            <w:b/>
            <w:lang w:val="fr-BE"/>
          </w:rPr>
          <w:delText>Décodeur – Spécifications techniques et procédures de certification</w:delText>
        </w:r>
      </w:del>
    </w:p>
    <w:p w:rsidR="00F27258" w:rsidRDefault="00064304">
      <w:pPr>
        <w:pStyle w:val="Paragraphedeliste"/>
        <w:numPr>
          <w:ilvl w:val="0"/>
          <w:numId w:val="7"/>
        </w:numPr>
        <w:rPr>
          <w:del w:id="443" w:author="VOO" w:date="2012-09-17T18:43:00Z"/>
          <w:lang w:val="fr-BE"/>
        </w:rPr>
      </w:pPr>
      <w:del w:id="444" w:author="VOO" w:date="2012-09-17T18:43:00Z">
        <w:r>
          <w:rPr>
            <w:lang w:val="fr-BE"/>
          </w:rPr>
          <w:delText>à compléter</w:delText>
        </w:r>
      </w:del>
    </w:p>
    <w:p w:rsidR="00F27258" w:rsidRDefault="00064304">
      <w:pPr>
        <w:pStyle w:val="Titre4"/>
        <w:ind w:hanging="222"/>
        <w:rPr>
          <w:del w:id="445" w:author="VOO" w:date="2012-09-17T18:43:00Z"/>
          <w:b/>
          <w:lang w:val="fr-BE"/>
        </w:rPr>
      </w:pPr>
      <w:del w:id="446" w:author="VOO" w:date="2012-09-17T18:43:00Z">
        <w:r>
          <w:rPr>
            <w:b/>
            <w:lang w:val="fr-BE"/>
          </w:rPr>
          <w:delText>Données EPG - Fournisseur</w:delText>
        </w:r>
      </w:del>
    </w:p>
    <w:p w:rsidR="00F27258" w:rsidRDefault="00064304">
      <w:pPr>
        <w:rPr>
          <w:del w:id="447" w:author="VOO" w:date="2012-09-17T18:43:00Z"/>
          <w:lang w:val="fr-BE"/>
        </w:rPr>
      </w:pPr>
      <w:del w:id="448" w:author="VOO" w:date="2012-09-17T18:43:00Z">
        <w:r>
          <w:rPr>
            <w:lang w:val="fr-BE"/>
          </w:rPr>
          <w:delText>A compléter</w:delText>
        </w:r>
      </w:del>
    </w:p>
    <w:p w:rsidR="00F27258" w:rsidRDefault="00064304">
      <w:pPr>
        <w:pStyle w:val="Titre4"/>
        <w:ind w:hanging="222"/>
        <w:rPr>
          <w:del w:id="449" w:author="VOO" w:date="2012-09-17T18:43:00Z"/>
          <w:b/>
          <w:lang w:val="fr-BE"/>
        </w:rPr>
      </w:pPr>
      <w:del w:id="450" w:author="VOO" w:date="2012-09-17T18:43:00Z">
        <w:r>
          <w:rPr>
            <w:b/>
            <w:lang w:val="fr-BE"/>
          </w:rPr>
          <w:delText xml:space="preserve">Points d’interconnexion </w:delText>
        </w:r>
      </w:del>
    </w:p>
    <w:p w:rsidR="00F27258" w:rsidRDefault="00064304">
      <w:pPr>
        <w:pStyle w:val="Paragraphedeliste"/>
        <w:numPr>
          <w:ilvl w:val="0"/>
          <w:numId w:val="7"/>
        </w:numPr>
        <w:rPr>
          <w:del w:id="451" w:author="VOO" w:date="2012-09-17T18:43:00Z"/>
          <w:u w:val="single"/>
          <w:lang w:val="fr-BE"/>
        </w:rPr>
      </w:pPr>
      <w:del w:id="452" w:author="VOO" w:date="2012-09-17T18:43:00Z">
        <w:r>
          <w:rPr>
            <w:u w:val="single"/>
            <w:lang w:val="fr-BE"/>
          </w:rPr>
          <w:delText xml:space="preserve">Pour le CAS. </w:delText>
        </w:r>
      </w:del>
    </w:p>
    <w:p w:rsidR="00F27258" w:rsidRDefault="00064304">
      <w:pPr>
        <w:pStyle w:val="Paragraphedeliste"/>
        <w:numPr>
          <w:ilvl w:val="0"/>
          <w:numId w:val="7"/>
        </w:numPr>
        <w:rPr>
          <w:del w:id="453" w:author="VOO" w:date="2012-09-17T18:43:00Z"/>
          <w:lang w:val="fr-BE"/>
        </w:rPr>
      </w:pPr>
      <w:del w:id="454" w:author="VOO" w:date="2012-09-17T18:43:00Z">
        <w:r>
          <w:rPr>
            <w:lang w:val="fr-BE"/>
          </w:rPr>
          <w:delText xml:space="preserve">A compléter. </w:delText>
        </w:r>
      </w:del>
    </w:p>
    <w:p w:rsidR="00F27258" w:rsidRDefault="00064304">
      <w:pPr>
        <w:pStyle w:val="Paragraphedeliste"/>
        <w:numPr>
          <w:ilvl w:val="0"/>
          <w:numId w:val="7"/>
        </w:numPr>
        <w:rPr>
          <w:del w:id="455" w:author="VOO" w:date="2012-09-17T18:43:00Z"/>
          <w:lang w:val="fr-BE"/>
        </w:rPr>
      </w:pPr>
      <w:del w:id="456" w:author="VOO" w:date="2012-09-17T18:43:00Z">
        <w:r>
          <w:rPr>
            <w:lang w:val="fr-BE"/>
          </w:rPr>
          <w:delText xml:space="preserve">Un point d’interconnexion, vers lequel le Bénéficiaire sera connecté avec 2 liens redondants. </w:delText>
        </w:r>
      </w:del>
    </w:p>
    <w:p w:rsidR="00F27258" w:rsidRDefault="00064304">
      <w:pPr>
        <w:pStyle w:val="Paragraphedeliste"/>
        <w:numPr>
          <w:ilvl w:val="0"/>
          <w:numId w:val="7"/>
        </w:numPr>
        <w:rPr>
          <w:del w:id="457" w:author="VOO" w:date="2012-09-17T18:43:00Z"/>
          <w:lang w:val="fr-BE"/>
        </w:rPr>
      </w:pPr>
      <w:del w:id="458" w:author="VOO" w:date="2012-09-17T18:43:00Z">
        <w:r>
          <w:rPr>
            <w:lang w:val="fr-BE"/>
          </w:rPr>
          <w:delText>La localisation du point d’interconnexion sera précisée dans une phase ultérieure.</w:delText>
        </w:r>
      </w:del>
    </w:p>
    <w:p w:rsidR="00F27258" w:rsidRDefault="00F27258">
      <w:pPr>
        <w:ind w:left="568"/>
        <w:rPr>
          <w:del w:id="459" w:author="VOO" w:date="2012-09-17T18:43:00Z"/>
          <w:lang w:val="fr-BE"/>
        </w:rPr>
      </w:pPr>
    </w:p>
    <w:p w:rsidR="00F27258" w:rsidRDefault="00064304">
      <w:pPr>
        <w:pStyle w:val="Paragraphedeliste"/>
        <w:numPr>
          <w:ilvl w:val="0"/>
          <w:numId w:val="7"/>
        </w:numPr>
        <w:rPr>
          <w:del w:id="460" w:author="VOO" w:date="2012-09-17T18:43:00Z"/>
          <w:u w:val="single"/>
          <w:lang w:val="fr-BE"/>
        </w:rPr>
      </w:pPr>
      <w:del w:id="461" w:author="VOO" w:date="2012-09-17T18:43:00Z">
        <w:r>
          <w:rPr>
            <w:u w:val="single"/>
            <w:lang w:val="fr-BE"/>
          </w:rPr>
          <w:delText>Pour l’Accès VOD </w:delText>
        </w:r>
      </w:del>
    </w:p>
    <w:p w:rsidR="00F27258" w:rsidRPr="00C8032E" w:rsidRDefault="00064304">
      <w:pPr>
        <w:pStyle w:val="Paragraphedeliste"/>
        <w:numPr>
          <w:ilvl w:val="0"/>
          <w:numId w:val="7"/>
        </w:numPr>
        <w:rPr>
          <w:del w:id="462" w:author="VOO" w:date="2012-09-17T18:43:00Z"/>
          <w:lang w:val="fr-BE"/>
        </w:rPr>
      </w:pPr>
      <w:del w:id="463" w:author="VOO" w:date="2012-09-17T18:43:00Z">
        <w:r>
          <w:rPr>
            <w:lang w:val="fr-BE"/>
          </w:rPr>
          <w:delText xml:space="preserve">A </w:delText>
        </w:r>
        <w:r w:rsidRPr="00C8032E">
          <w:rPr>
            <w:lang w:val="fr-BE"/>
          </w:rPr>
          <w:delText>compléter.</w:delText>
        </w:r>
      </w:del>
    </w:p>
    <w:p w:rsidR="00F27258" w:rsidRPr="00C8032E" w:rsidRDefault="00064304">
      <w:pPr>
        <w:pStyle w:val="Paragraphedeliste"/>
        <w:numPr>
          <w:ilvl w:val="0"/>
          <w:numId w:val="7"/>
        </w:numPr>
        <w:rPr>
          <w:del w:id="464" w:author="VOO" w:date="2012-09-17T18:43:00Z"/>
          <w:lang w:val="fr-BE"/>
        </w:rPr>
      </w:pPr>
      <w:del w:id="465" w:author="VOO" w:date="2012-09-17T18:43:00Z">
        <w:r w:rsidRPr="00C8032E">
          <w:rPr>
            <w:lang w:val="fr-BE"/>
          </w:rPr>
          <w:delText xml:space="preserve">Six points d’interconnexion </w:delText>
        </w:r>
      </w:del>
    </w:p>
    <w:p w:rsidR="00F27258" w:rsidRPr="00C8032E" w:rsidRDefault="00064304">
      <w:pPr>
        <w:pStyle w:val="Paragraphedeliste"/>
        <w:numPr>
          <w:ilvl w:val="0"/>
          <w:numId w:val="7"/>
        </w:numPr>
        <w:rPr>
          <w:del w:id="466" w:author="VOO" w:date="2012-09-17T18:43:00Z"/>
          <w:lang w:val="fr-BE"/>
        </w:rPr>
      </w:pPr>
      <w:del w:id="467" w:author="VOO" w:date="2012-09-17T18:43:00Z">
        <w:r w:rsidRPr="00C8032E">
          <w:rPr>
            <w:lang w:val="fr-BE"/>
          </w:rPr>
          <w:delText>La localisation de ces points d’interconnexion sera précisée dans une phase ultérieure.</w:delText>
        </w:r>
      </w:del>
    </w:p>
    <w:p w:rsidR="00F27258" w:rsidRPr="00C8032E" w:rsidRDefault="00F27258">
      <w:pPr>
        <w:pStyle w:val="Paragraphedeliste"/>
        <w:ind w:left="928"/>
        <w:rPr>
          <w:del w:id="468" w:author="VOO" w:date="2012-09-17T18:43:00Z"/>
          <w:lang w:val="fr-BE"/>
        </w:rPr>
      </w:pPr>
    </w:p>
    <w:p w:rsidR="00F27258" w:rsidRPr="00C8032E" w:rsidRDefault="00F27258">
      <w:pPr>
        <w:pStyle w:val="Paragraphedeliste"/>
        <w:ind w:left="928"/>
        <w:rPr>
          <w:del w:id="469" w:author="VOO" w:date="2012-09-17T18:43:00Z"/>
          <w:lang w:val="fr-BE"/>
        </w:rPr>
      </w:pPr>
    </w:p>
    <w:p w:rsidR="00F27258" w:rsidRDefault="00064304">
      <w:pPr>
        <w:pStyle w:val="Titre4"/>
        <w:ind w:hanging="222"/>
        <w:rPr>
          <w:del w:id="470" w:author="VOO" w:date="2012-09-17T18:43:00Z"/>
          <w:b/>
          <w:lang w:val="fr-BE"/>
        </w:rPr>
      </w:pPr>
      <w:del w:id="471" w:author="VOO" w:date="2012-09-17T18:43:00Z">
        <w:r>
          <w:rPr>
            <w:b/>
            <w:lang w:val="fr-BE"/>
          </w:rPr>
          <w:delText>Procédure de certification de l’infrastructure interconnectée</w:delText>
        </w:r>
      </w:del>
    </w:p>
    <w:p w:rsidR="00F27258" w:rsidRDefault="00064304">
      <w:pPr>
        <w:pStyle w:val="Paragraphedeliste"/>
        <w:numPr>
          <w:ilvl w:val="0"/>
          <w:numId w:val="7"/>
        </w:numPr>
        <w:rPr>
          <w:del w:id="472" w:author="VOO" w:date="2012-09-17T18:43:00Z"/>
          <w:lang w:val="fr-BE"/>
        </w:rPr>
      </w:pPr>
      <w:del w:id="473" w:author="VOO" w:date="2012-09-17T18:43:00Z">
        <w:r>
          <w:rPr>
            <w:lang w:val="fr-BE"/>
          </w:rPr>
          <w:delText>Pour le CAS</w:delText>
        </w:r>
      </w:del>
    </w:p>
    <w:p w:rsidR="00F27258" w:rsidRDefault="00064304">
      <w:pPr>
        <w:pStyle w:val="Paragraphedeliste"/>
        <w:numPr>
          <w:ilvl w:val="0"/>
          <w:numId w:val="7"/>
        </w:numPr>
        <w:rPr>
          <w:del w:id="474" w:author="VOO" w:date="2012-09-17T18:43:00Z"/>
          <w:lang w:val="fr-BE"/>
        </w:rPr>
      </w:pPr>
      <w:del w:id="475" w:author="VOO" w:date="2012-09-17T18:43:00Z">
        <w:r>
          <w:rPr>
            <w:lang w:val="fr-BE"/>
          </w:rPr>
          <w:delText>Pour l’Accès VOD</w:delText>
        </w:r>
      </w:del>
    </w:p>
    <w:p w:rsidR="00F27258" w:rsidRDefault="00064304">
      <w:pPr>
        <w:ind w:left="426"/>
        <w:rPr>
          <w:del w:id="476" w:author="VOO" w:date="2012-09-17T18:43:00Z"/>
          <w:lang w:val="fr-BE"/>
        </w:rPr>
      </w:pPr>
      <w:del w:id="477" w:author="VOO" w:date="2012-09-17T18:43:00Z">
        <w:r>
          <w:rPr>
            <w:lang w:val="fr-BE"/>
          </w:rPr>
          <w:delText>à compléter</w:delText>
        </w:r>
      </w:del>
    </w:p>
    <w:p w:rsidR="00F27258" w:rsidRDefault="00064304">
      <w:pPr>
        <w:pStyle w:val="Titre4"/>
        <w:ind w:hanging="222"/>
        <w:rPr>
          <w:del w:id="478" w:author="VOO" w:date="2012-09-17T18:43:00Z"/>
          <w:b/>
          <w:lang w:val="fr-BE"/>
        </w:rPr>
      </w:pPr>
      <w:del w:id="479" w:author="VOO" w:date="2012-09-17T18:43:00Z">
        <w:r>
          <w:rPr>
            <w:b/>
            <w:lang w:val="fr-BE"/>
          </w:rPr>
          <w:delText>Autres</w:delText>
        </w:r>
      </w:del>
    </w:p>
    <w:p w:rsidR="00F27258" w:rsidRDefault="00064304">
      <w:pPr>
        <w:ind w:firstLine="426"/>
        <w:rPr>
          <w:del w:id="480" w:author="VOO" w:date="2012-09-17T18:43:00Z"/>
          <w:lang w:val="fr-BE"/>
        </w:rPr>
      </w:pPr>
      <w:del w:id="481" w:author="VOO" w:date="2012-09-17T18:43:00Z">
        <w:r>
          <w:rPr>
            <w:lang w:val="fr-BE"/>
          </w:rPr>
          <w:delText>à compléter</w:delText>
        </w:r>
      </w:del>
    </w:p>
    <w:p w:rsidR="00F27258" w:rsidRDefault="00F27258">
      <w:pPr>
        <w:rPr>
          <w:del w:id="482" w:author="VOO" w:date="2012-09-17T18:43:00Z"/>
          <w:lang w:val="fr-BE"/>
        </w:rPr>
      </w:pPr>
    </w:p>
    <w:p w:rsidR="00F27258" w:rsidRDefault="00064304">
      <w:pPr>
        <w:pStyle w:val="Titre3"/>
        <w:ind w:left="788" w:hanging="788"/>
        <w:rPr>
          <w:del w:id="483" w:author="VOO" w:date="2012-09-17T18:43:00Z"/>
          <w:sz w:val="28"/>
          <w:szCs w:val="28"/>
          <w:lang w:val="fr-BE"/>
        </w:rPr>
      </w:pPr>
      <w:bookmarkStart w:id="484" w:name="_Toc315161798"/>
      <w:bookmarkStart w:id="485" w:name="_Toc338252092"/>
      <w:del w:id="486" w:author="VOO" w:date="2012-09-17T18:43:00Z">
        <w:r>
          <w:rPr>
            <w:sz w:val="28"/>
            <w:szCs w:val="28"/>
            <w:lang w:val="fr-BE"/>
          </w:rPr>
          <w:delText>Service de Revente d’Accès Haut Débit</w:delText>
        </w:r>
        <w:bookmarkEnd w:id="484"/>
        <w:bookmarkEnd w:id="485"/>
      </w:del>
    </w:p>
    <w:p w:rsidR="00F27258" w:rsidRDefault="00064304">
      <w:pPr>
        <w:rPr>
          <w:del w:id="487" w:author="VOO" w:date="2012-09-17T18:43:00Z"/>
          <w:lang w:val="fr-BE"/>
        </w:rPr>
      </w:pPr>
      <w:del w:id="488" w:author="VOO" w:date="2012-09-17T18:43:00Z">
        <w:r>
          <w:rPr>
            <w:lang w:val="fr-BE"/>
          </w:rPr>
          <w:delText>à compléter</w:delText>
        </w:r>
      </w:del>
    </w:p>
    <w:p w:rsidR="00F27258" w:rsidRDefault="00064304">
      <w:pPr>
        <w:pStyle w:val="Titre4"/>
        <w:ind w:hanging="222"/>
        <w:rPr>
          <w:del w:id="489" w:author="VOO" w:date="2012-09-17T18:43:00Z"/>
          <w:b/>
          <w:lang w:val="fr-BE"/>
        </w:rPr>
      </w:pPr>
      <w:del w:id="490" w:author="VOO" w:date="2012-09-17T18:43:00Z">
        <w:r>
          <w:rPr>
            <w:b/>
            <w:lang w:val="fr-BE"/>
          </w:rPr>
          <w:delText>Spécifications techniques de la solution</w:delText>
        </w:r>
      </w:del>
    </w:p>
    <w:p w:rsidR="00F27258" w:rsidRDefault="00064304">
      <w:pPr>
        <w:ind w:firstLine="426"/>
        <w:rPr>
          <w:del w:id="491" w:author="VOO" w:date="2012-09-17T18:43:00Z"/>
          <w:lang w:val="fr-BE"/>
        </w:rPr>
      </w:pPr>
      <w:del w:id="492" w:author="VOO" w:date="2012-09-17T18:43:00Z">
        <w:r>
          <w:rPr>
            <w:lang w:val="fr-BE"/>
          </w:rPr>
          <w:delText xml:space="preserve">À compléter </w:delText>
        </w:r>
      </w:del>
    </w:p>
    <w:p w:rsidR="00F27258" w:rsidRDefault="00064304">
      <w:pPr>
        <w:pStyle w:val="Titre4"/>
        <w:ind w:hanging="222"/>
        <w:rPr>
          <w:del w:id="493" w:author="VOO" w:date="2012-09-17T18:43:00Z"/>
          <w:b/>
          <w:lang w:val="fr-BE"/>
        </w:rPr>
      </w:pPr>
      <w:del w:id="494" w:author="VOO" w:date="2012-09-17T18:43:00Z">
        <w:r>
          <w:rPr>
            <w:b/>
            <w:lang w:val="fr-BE"/>
          </w:rPr>
          <w:delText>Modem – Spécifications techniques et procédures de certification</w:delText>
        </w:r>
      </w:del>
    </w:p>
    <w:p w:rsidR="00F27258" w:rsidRDefault="00064304">
      <w:pPr>
        <w:ind w:firstLine="426"/>
        <w:rPr>
          <w:del w:id="495" w:author="VOO" w:date="2012-09-17T18:43:00Z"/>
          <w:lang w:val="fr-BE"/>
        </w:rPr>
      </w:pPr>
      <w:del w:id="496" w:author="VOO" w:date="2012-09-17T18:43:00Z">
        <w:r>
          <w:rPr>
            <w:lang w:val="fr-BE"/>
          </w:rPr>
          <w:delText xml:space="preserve">À compléter </w:delText>
        </w:r>
      </w:del>
    </w:p>
    <w:p w:rsidR="00F27258" w:rsidRDefault="00064304">
      <w:pPr>
        <w:pStyle w:val="Titre4"/>
        <w:ind w:hanging="222"/>
        <w:rPr>
          <w:del w:id="497" w:author="VOO" w:date="2012-09-17T18:43:00Z"/>
          <w:b/>
          <w:lang w:val="fr-BE"/>
        </w:rPr>
      </w:pPr>
      <w:del w:id="498" w:author="VOO" w:date="2012-09-17T18:43:00Z">
        <w:r>
          <w:rPr>
            <w:b/>
            <w:lang w:val="fr-BE"/>
          </w:rPr>
          <w:delText>Points d’interconnexion</w:delText>
        </w:r>
      </w:del>
    </w:p>
    <w:p w:rsidR="00F27258" w:rsidRDefault="00064304">
      <w:pPr>
        <w:ind w:left="426"/>
        <w:rPr>
          <w:del w:id="499" w:author="VOO" w:date="2012-09-17T18:43:00Z"/>
          <w:lang w:val="fr-BE"/>
        </w:rPr>
      </w:pPr>
      <w:del w:id="500" w:author="VOO" w:date="2012-09-17T18:43:00Z">
        <w:r>
          <w:rPr>
            <w:lang w:val="fr-BE"/>
          </w:rPr>
          <w:delText>à compléter</w:delText>
        </w:r>
      </w:del>
    </w:p>
    <w:p w:rsidR="00F27258" w:rsidRDefault="00064304">
      <w:pPr>
        <w:pStyle w:val="Paragraphedeliste"/>
        <w:numPr>
          <w:ilvl w:val="0"/>
          <w:numId w:val="7"/>
        </w:numPr>
        <w:rPr>
          <w:del w:id="501" w:author="VOO" w:date="2012-09-17T18:43:00Z"/>
          <w:lang w:val="fr-BE"/>
        </w:rPr>
      </w:pPr>
      <w:del w:id="502" w:author="VOO" w:date="2012-09-17T18:43:00Z">
        <w:r>
          <w:rPr>
            <w:lang w:val="fr-BE"/>
          </w:rPr>
          <w:delText xml:space="preserve">Deux points d’interconnexion </w:delText>
        </w:r>
      </w:del>
    </w:p>
    <w:p w:rsidR="00F27258" w:rsidRDefault="00064304">
      <w:pPr>
        <w:pStyle w:val="Paragraphedeliste"/>
        <w:numPr>
          <w:ilvl w:val="0"/>
          <w:numId w:val="7"/>
        </w:numPr>
        <w:rPr>
          <w:del w:id="503" w:author="VOO" w:date="2012-09-17T18:43:00Z"/>
          <w:lang w:val="fr-BE"/>
        </w:rPr>
      </w:pPr>
      <w:del w:id="504" w:author="VOO" w:date="2012-09-17T18:43:00Z">
        <w:r>
          <w:rPr>
            <w:lang w:val="fr-BE"/>
          </w:rPr>
          <w:delText>La localisation de ces points d’interconnexion sera précisée dans une phase ultérieure.</w:delText>
        </w:r>
      </w:del>
    </w:p>
    <w:p w:rsidR="00F27258" w:rsidRDefault="00F27258">
      <w:pPr>
        <w:ind w:left="568"/>
        <w:rPr>
          <w:del w:id="505" w:author="VOO" w:date="2012-09-17T18:43:00Z"/>
          <w:lang w:val="fr-BE"/>
        </w:rPr>
      </w:pPr>
    </w:p>
    <w:p w:rsidR="00F27258" w:rsidRDefault="00064304">
      <w:pPr>
        <w:pStyle w:val="Titre4"/>
        <w:ind w:hanging="222"/>
        <w:rPr>
          <w:del w:id="506" w:author="VOO" w:date="2012-09-17T18:43:00Z"/>
          <w:b/>
          <w:lang w:val="fr-BE"/>
        </w:rPr>
      </w:pPr>
      <w:del w:id="507" w:author="VOO" w:date="2012-09-17T18:43:00Z">
        <w:r>
          <w:rPr>
            <w:b/>
            <w:lang w:val="fr-BE"/>
          </w:rPr>
          <w:delText>Procédures de certification de l’infrastructure interconnectée</w:delText>
        </w:r>
      </w:del>
    </w:p>
    <w:p w:rsidR="00F27258" w:rsidRDefault="00064304">
      <w:pPr>
        <w:ind w:left="426"/>
        <w:rPr>
          <w:del w:id="508" w:author="VOO" w:date="2012-09-17T18:43:00Z"/>
          <w:lang w:val="fr-BE"/>
        </w:rPr>
      </w:pPr>
      <w:del w:id="509" w:author="VOO" w:date="2012-09-17T18:43:00Z">
        <w:r>
          <w:rPr>
            <w:lang w:val="fr-BE"/>
          </w:rPr>
          <w:delText>à compléter</w:delText>
        </w:r>
      </w:del>
    </w:p>
    <w:p w:rsidR="00F27258" w:rsidRDefault="00064304">
      <w:pPr>
        <w:pStyle w:val="Titre4"/>
        <w:ind w:hanging="222"/>
        <w:rPr>
          <w:del w:id="510" w:author="VOO" w:date="2012-09-17T18:43:00Z"/>
          <w:b/>
          <w:lang w:val="fr-BE"/>
        </w:rPr>
      </w:pPr>
      <w:del w:id="511" w:author="VOO" w:date="2012-09-17T18:43:00Z">
        <w:r>
          <w:rPr>
            <w:b/>
            <w:lang w:val="fr-BE"/>
          </w:rPr>
          <w:delText xml:space="preserve">Règles FUP </w:delText>
        </w:r>
      </w:del>
    </w:p>
    <w:p w:rsidR="00F27258" w:rsidRDefault="00064304">
      <w:pPr>
        <w:ind w:left="426"/>
        <w:rPr>
          <w:del w:id="512" w:author="VOO" w:date="2012-09-17T18:43:00Z"/>
          <w:lang w:val="fr-BE"/>
        </w:rPr>
      </w:pPr>
      <w:del w:id="513" w:author="VOO" w:date="2012-09-17T18:43:00Z">
        <w:r>
          <w:rPr>
            <w:lang w:val="fr-BE"/>
          </w:rPr>
          <w:delText>à compléter</w:delText>
        </w:r>
      </w:del>
    </w:p>
    <w:p w:rsidR="00F27258" w:rsidRDefault="00064304">
      <w:pPr>
        <w:pStyle w:val="Titre4"/>
        <w:ind w:hanging="222"/>
        <w:rPr>
          <w:del w:id="514" w:author="VOO" w:date="2012-09-17T18:43:00Z"/>
          <w:b/>
          <w:lang w:val="fr-BE"/>
        </w:rPr>
      </w:pPr>
      <w:del w:id="515" w:author="VOO" w:date="2012-09-17T18:43:00Z">
        <w:r>
          <w:rPr>
            <w:b/>
            <w:lang w:val="fr-BE"/>
          </w:rPr>
          <w:delText>« Service Fulfillment », « Service Assurance et « Service Billing »</w:delText>
        </w:r>
      </w:del>
    </w:p>
    <w:p w:rsidR="00F27258" w:rsidRDefault="00064304">
      <w:pPr>
        <w:ind w:left="426"/>
        <w:rPr>
          <w:del w:id="516" w:author="VOO" w:date="2012-09-17T18:43:00Z"/>
          <w:lang w:val="fr-BE"/>
        </w:rPr>
      </w:pPr>
      <w:del w:id="517" w:author="VOO" w:date="2012-09-17T18:43:00Z">
        <w:r>
          <w:rPr>
            <w:lang w:val="fr-BE"/>
          </w:rPr>
          <w:delText>à compléter</w:delText>
        </w:r>
      </w:del>
    </w:p>
    <w:p w:rsidR="00F27258" w:rsidRDefault="00F27258">
      <w:pPr>
        <w:pStyle w:val="Titre4"/>
        <w:ind w:hanging="222"/>
        <w:rPr>
          <w:del w:id="518" w:author="VOO" w:date="2012-09-17T18:43:00Z"/>
          <w:b/>
          <w:lang w:val="fr-BE"/>
        </w:rPr>
      </w:pPr>
    </w:p>
    <w:p w:rsidR="00F27258" w:rsidRDefault="00064304">
      <w:pPr>
        <w:pStyle w:val="Titre4"/>
        <w:ind w:hanging="222"/>
        <w:rPr>
          <w:del w:id="519" w:author="VOO" w:date="2012-09-17T18:43:00Z"/>
          <w:b/>
          <w:lang w:val="fr-BE"/>
        </w:rPr>
      </w:pPr>
      <w:del w:id="520" w:author="VOO" w:date="2012-09-17T18:43:00Z">
        <w:r>
          <w:rPr>
            <w:b/>
            <w:lang w:val="fr-BE"/>
          </w:rPr>
          <w:delText>Autres</w:delText>
        </w:r>
      </w:del>
    </w:p>
    <w:p w:rsidR="00F27258" w:rsidRDefault="00064304">
      <w:pPr>
        <w:ind w:firstLine="426"/>
        <w:rPr>
          <w:del w:id="521" w:author="VOO" w:date="2012-09-17T18:43:00Z"/>
          <w:lang w:val="fr-BE"/>
        </w:rPr>
      </w:pPr>
      <w:del w:id="522" w:author="VOO" w:date="2012-09-17T18:43:00Z">
        <w:r>
          <w:rPr>
            <w:lang w:val="fr-BE"/>
          </w:rPr>
          <w:delText>à compléter</w:delText>
        </w:r>
      </w:del>
    </w:p>
    <w:p w:rsidR="00F27258" w:rsidRDefault="00F27258">
      <w:pPr>
        <w:rPr>
          <w:del w:id="523" w:author="VOO" w:date="2012-09-17T18:43:00Z"/>
          <w:lang w:val="fr-BE"/>
        </w:rPr>
      </w:pPr>
    </w:p>
    <w:p w:rsidR="00F27258" w:rsidRDefault="00064304">
      <w:pPr>
        <w:pStyle w:val="Titre3"/>
        <w:ind w:left="788" w:hanging="788"/>
        <w:rPr>
          <w:del w:id="524" w:author="VOO" w:date="2012-09-17T18:43:00Z"/>
          <w:lang w:val="fr-BE"/>
        </w:rPr>
      </w:pPr>
      <w:bookmarkStart w:id="525" w:name="_Toc315161799"/>
      <w:bookmarkStart w:id="526" w:name="_Toc338252093"/>
      <w:del w:id="527" w:author="VOO" w:date="2012-09-17T18:43:00Z">
        <w:r>
          <w:rPr>
            <w:lang w:val="fr-BE"/>
          </w:rPr>
          <w:delText>Installation Intérieure</w:delText>
        </w:r>
        <w:bookmarkEnd w:id="525"/>
        <w:bookmarkEnd w:id="526"/>
      </w:del>
    </w:p>
    <w:p w:rsidR="00F27258" w:rsidRDefault="00064304">
      <w:pPr>
        <w:pStyle w:val="Titre4"/>
        <w:ind w:hanging="364"/>
        <w:rPr>
          <w:del w:id="528" w:author="VOO" w:date="2012-09-17T18:43:00Z"/>
          <w:lang w:val="fr-BE"/>
        </w:rPr>
      </w:pPr>
      <w:del w:id="529" w:author="VOO" w:date="2012-09-17T18:43:00Z">
        <w:r>
          <w:rPr>
            <w:lang w:val="fr-BE"/>
          </w:rPr>
          <w:delText>Spécifications techniques</w:delText>
        </w:r>
      </w:del>
    </w:p>
    <w:p w:rsidR="00F27258" w:rsidRDefault="00F14299">
      <w:pPr>
        <w:spacing w:after="0"/>
        <w:ind w:left="720" w:firstLine="567"/>
        <w:rPr>
          <w:del w:id="530" w:author="VOO" w:date="2012-09-17T18:43:00Z"/>
          <w:lang w:val="fr-BE"/>
        </w:rPr>
      </w:pPr>
      <w:del w:id="531" w:author="VOO" w:date="2012-09-17T18:43:00Z">
        <w:r>
          <w:rPr>
            <w:lang w:val="fr-BE"/>
          </w:rPr>
          <w:delText>A compléter</w:delText>
        </w:r>
      </w:del>
    </w:p>
    <w:p w:rsidR="00F14299" w:rsidRDefault="00F14299">
      <w:pPr>
        <w:spacing w:after="0"/>
        <w:ind w:left="720" w:firstLine="567"/>
        <w:rPr>
          <w:del w:id="532" w:author="VOO" w:date="2012-09-17T18:43:00Z"/>
          <w:lang w:val="fr-BE"/>
        </w:rPr>
      </w:pPr>
    </w:p>
    <w:p w:rsidR="00F27258" w:rsidRDefault="00064304">
      <w:pPr>
        <w:pStyle w:val="Titre4"/>
        <w:ind w:hanging="81"/>
        <w:rPr>
          <w:del w:id="533" w:author="VOO" w:date="2012-09-17T18:43:00Z"/>
          <w:lang w:val="fr-BE"/>
        </w:rPr>
      </w:pPr>
      <w:del w:id="534" w:author="VOO" w:date="2012-09-17T18:43:00Z">
        <w:r>
          <w:rPr>
            <w:lang w:val="fr-BE"/>
          </w:rPr>
          <w:delText>Techniciens - Procédures de certification</w:delText>
        </w:r>
      </w:del>
    </w:p>
    <w:p w:rsidR="00F27258" w:rsidRDefault="00064304">
      <w:pPr>
        <w:ind w:firstLine="360"/>
        <w:rPr>
          <w:del w:id="535" w:author="VOO" w:date="2012-09-17T18:43:00Z"/>
          <w:lang w:val="fr-BE"/>
        </w:rPr>
      </w:pPr>
      <w:del w:id="536" w:author="VOO" w:date="2012-09-17T18:43:00Z">
        <w:r>
          <w:rPr>
            <w:lang w:val="fr-BE"/>
          </w:rPr>
          <w:delText xml:space="preserve">À compléter </w:delText>
        </w:r>
      </w:del>
    </w:p>
    <w:p w:rsidR="00064304" w:rsidRPr="009C7B0C" w:rsidRDefault="00064304" w:rsidP="00064304">
      <w:pPr>
        <w:pStyle w:val="Titre3"/>
        <w:ind w:left="788" w:hanging="788"/>
        <w:rPr>
          <w:del w:id="537" w:author="VOO" w:date="2012-09-17T18:43:00Z"/>
          <w:sz w:val="28"/>
          <w:szCs w:val="28"/>
          <w:lang w:val="fr-BE"/>
        </w:rPr>
      </w:pPr>
      <w:bookmarkStart w:id="538" w:name="_Toc315428260"/>
      <w:bookmarkStart w:id="539" w:name="_Toc338252094"/>
      <w:del w:id="540" w:author="VOO" w:date="2012-09-17T18:43:00Z">
        <w:r w:rsidRPr="00064304">
          <w:rPr>
            <w:lang w:val="fr-BE"/>
          </w:rPr>
          <w:delText>Spécifications du signal à la sortie du Point de Connexion</w:delText>
        </w:r>
        <w:bookmarkEnd w:id="538"/>
        <w:bookmarkEnd w:id="539"/>
      </w:del>
    </w:p>
    <w:p w:rsidR="00064304" w:rsidRDefault="00064304" w:rsidP="00064304">
      <w:pPr>
        <w:ind w:firstLine="360"/>
        <w:rPr>
          <w:del w:id="541" w:author="VOO" w:date="2012-09-17T18:43:00Z"/>
          <w:lang w:val="fr-BE"/>
        </w:rPr>
      </w:pPr>
      <w:del w:id="542" w:author="VOO" w:date="2012-09-17T18:43:00Z">
        <w:r>
          <w:rPr>
            <w:lang w:val="fr-BE"/>
          </w:rPr>
          <w:delText xml:space="preserve">À compléter </w:delText>
        </w:r>
      </w:del>
    </w:p>
    <w:p w:rsidR="00064304" w:rsidRDefault="00064304" w:rsidP="00064304">
      <w:pPr>
        <w:pStyle w:val="Titre3"/>
        <w:numPr>
          <w:ilvl w:val="0"/>
          <w:numId w:val="0"/>
        </w:numPr>
        <w:rPr>
          <w:del w:id="543" w:author="VOO" w:date="2012-09-17T18:43:00Z"/>
          <w:lang w:val="fr-BE"/>
        </w:rPr>
      </w:pPr>
    </w:p>
    <w:p w:rsidR="00064304" w:rsidRDefault="00064304" w:rsidP="00ED551A">
      <w:pPr>
        <w:pStyle w:val="Titre3"/>
        <w:ind w:left="788" w:hanging="788"/>
        <w:rPr>
          <w:del w:id="544" w:author="VOO" w:date="2012-09-17T18:43:00Z"/>
          <w:lang w:val="fr-BE"/>
        </w:rPr>
      </w:pPr>
      <w:bookmarkStart w:id="545" w:name="_Toc338252095"/>
      <w:del w:id="546" w:author="VOO" w:date="2012-09-17T18:43:00Z">
        <w:r w:rsidRPr="00C8032E">
          <w:rPr>
            <w:lang w:val="fr-BE"/>
          </w:rPr>
          <w:delText>Identification</w:delText>
        </w:r>
        <w:r>
          <w:rPr>
            <w:lang w:val="fr-BE"/>
          </w:rPr>
          <w:delText xml:space="preserve"> des lignes du Réseau</w:delText>
        </w:r>
        <w:bookmarkEnd w:id="545"/>
        <w:r>
          <w:rPr>
            <w:lang w:val="fr-BE"/>
          </w:rPr>
          <w:delText xml:space="preserve"> </w:delText>
        </w:r>
      </w:del>
    </w:p>
    <w:p w:rsidR="00D14D59" w:rsidRDefault="00D14D59" w:rsidP="00D14D59">
      <w:pPr>
        <w:ind w:left="426"/>
        <w:jc w:val="both"/>
        <w:rPr>
          <w:del w:id="547" w:author="VOO" w:date="2012-09-17T18:43:00Z"/>
          <w:lang w:val="fr-BE"/>
        </w:rPr>
      </w:pPr>
      <w:del w:id="548" w:author="VOO" w:date="2012-09-17T18:43:00Z">
        <w:r>
          <w:rPr>
            <w:lang w:val="fr-BE"/>
          </w:rPr>
          <w:delText xml:space="preserve">Le repère est une combinaison alpha numérique qui se place sur le câble de chaque Client Final en vue de repérer physiquement un client par rapport à la base de données de Tecteo Il est utilisé en particulier par les installateurs, les dépanneurs, le département infrastructure afin de repérer chaque client de manière précise. </w:delText>
        </w:r>
      </w:del>
    </w:p>
    <w:p w:rsidR="00641297" w:rsidRDefault="00641297" w:rsidP="00D14D59">
      <w:pPr>
        <w:ind w:left="426"/>
        <w:jc w:val="both"/>
        <w:rPr>
          <w:del w:id="549" w:author="VOO" w:date="2012-09-17T18:43:00Z"/>
          <w:lang w:val="fr-BE"/>
        </w:rPr>
      </w:pPr>
    </w:p>
    <w:p w:rsidR="00F27258" w:rsidRDefault="00064304">
      <w:pPr>
        <w:pStyle w:val="Titre2"/>
        <w:rPr>
          <w:del w:id="550" w:author="VOO" w:date="2012-09-17T18:43:00Z"/>
          <w:sz w:val="32"/>
          <w:szCs w:val="32"/>
          <w:lang w:val="fr-BE"/>
        </w:rPr>
      </w:pPr>
      <w:bookmarkStart w:id="551" w:name="_Toc315161800"/>
      <w:bookmarkStart w:id="552" w:name="_Toc338252096"/>
      <w:del w:id="553" w:author="VOO" w:date="2012-09-17T18:43:00Z">
        <w:r>
          <w:rPr>
            <w:sz w:val="32"/>
            <w:szCs w:val="32"/>
            <w:lang w:val="fr-BE"/>
          </w:rPr>
          <w:delText>Système de communication informatisé</w:delText>
        </w:r>
        <w:bookmarkEnd w:id="551"/>
        <w:bookmarkEnd w:id="552"/>
      </w:del>
    </w:p>
    <w:p w:rsidR="00F27258" w:rsidRDefault="00064304" w:rsidP="00641297">
      <w:pPr>
        <w:rPr>
          <w:del w:id="554" w:author="VOO" w:date="2012-09-17T18:43:00Z"/>
          <w:lang w:val="fr-BE"/>
        </w:rPr>
      </w:pPr>
      <w:bookmarkStart w:id="555" w:name="_Toc315161801"/>
      <w:bookmarkStart w:id="556" w:name="_Toc315176781"/>
      <w:bookmarkStart w:id="557" w:name="_Toc315709721"/>
      <w:del w:id="558" w:author="VOO" w:date="2012-09-17T18:43:00Z">
        <w:r>
          <w:rPr>
            <w:lang w:val="fr-BE"/>
          </w:rPr>
          <w:delText xml:space="preserve">Il n’existe à ce jour aucune solution IT au sein de TECTEO permettant de gérer le Service imposé par la Décision. Afin de déterminer les systèmes IT les plus adéquats à mettre en place, il convient de faire une analyse détaillée de la solution IT et mobiliser un nombre important de ressources dédiées, ce qui ne pourra se faire que lorsque le projet </w:delText>
        </w:r>
        <w:r w:rsidR="00D14D59">
          <w:rPr>
            <w:lang w:val="fr-BE"/>
          </w:rPr>
          <w:delText>d</w:delText>
        </w:r>
        <w:r>
          <w:rPr>
            <w:lang w:val="fr-BE"/>
          </w:rPr>
          <w:delText>’Offre de Référence, et en particulier la solution technique prévue dans celle-ci, sera validée par les régulateurs et lorsque TECTEO aura une confirmation que le coût de mise en place sera pris en charge par le Bénéficiaire.</w:delText>
        </w:r>
        <w:bookmarkEnd w:id="555"/>
        <w:bookmarkEnd w:id="556"/>
        <w:bookmarkEnd w:id="557"/>
      </w:del>
    </w:p>
    <w:p w:rsidR="00F27258" w:rsidRDefault="00F27258">
      <w:pPr>
        <w:rPr>
          <w:del w:id="559" w:author="VOO" w:date="2012-09-17T18:43:00Z"/>
          <w:lang w:val="fr-BE"/>
        </w:rPr>
      </w:pPr>
    </w:p>
    <w:p w:rsidR="00F27258" w:rsidRDefault="00064304">
      <w:pPr>
        <w:pStyle w:val="Titre3"/>
        <w:numPr>
          <w:ilvl w:val="2"/>
          <w:numId w:val="11"/>
        </w:numPr>
        <w:rPr>
          <w:del w:id="560" w:author="VOO" w:date="2012-09-17T18:43:00Z"/>
          <w:lang w:val="fr-BE"/>
        </w:rPr>
      </w:pPr>
      <w:bookmarkStart w:id="561" w:name="_Toc315161802"/>
      <w:bookmarkStart w:id="562" w:name="_Toc338252097"/>
      <w:del w:id="563" w:author="VOO" w:date="2012-09-17T18:43:00Z">
        <w:r>
          <w:rPr>
            <w:lang w:val="fr-BE"/>
          </w:rPr>
          <w:delText>Système à utiliser par le Bénéficiaire</w:delText>
        </w:r>
        <w:bookmarkEnd w:id="561"/>
        <w:bookmarkEnd w:id="562"/>
      </w:del>
    </w:p>
    <w:p w:rsidR="00F27258" w:rsidRDefault="00064304">
      <w:pPr>
        <w:rPr>
          <w:del w:id="564" w:author="VOO" w:date="2012-09-17T18:43:00Z"/>
          <w:lang w:val="fr-BE"/>
        </w:rPr>
      </w:pPr>
      <w:del w:id="565" w:author="VOO" w:date="2012-09-17T18:43:00Z">
        <w:r>
          <w:rPr>
            <w:lang w:val="fr-BE"/>
          </w:rPr>
          <w:delText>A compléter</w:delText>
        </w:r>
      </w:del>
    </w:p>
    <w:p w:rsidR="00F27258" w:rsidRDefault="00F27258">
      <w:pPr>
        <w:rPr>
          <w:del w:id="566" w:author="VOO" w:date="2012-09-17T18:43:00Z"/>
          <w:lang w:val="fr-BE"/>
        </w:rPr>
      </w:pPr>
    </w:p>
    <w:p w:rsidR="00F27258" w:rsidRDefault="00064304">
      <w:pPr>
        <w:pStyle w:val="Titre3"/>
        <w:numPr>
          <w:ilvl w:val="2"/>
          <w:numId w:val="11"/>
        </w:numPr>
        <w:rPr>
          <w:del w:id="567" w:author="VOO" w:date="2012-09-17T18:43:00Z"/>
          <w:lang w:val="fr-BE"/>
        </w:rPr>
      </w:pPr>
      <w:bookmarkStart w:id="568" w:name="_Toc315161803"/>
      <w:bookmarkStart w:id="569" w:name="_Toc338252098"/>
      <w:del w:id="570" w:author="VOO" w:date="2012-09-17T18:43:00Z">
        <w:r>
          <w:rPr>
            <w:lang w:val="fr-BE"/>
          </w:rPr>
          <w:delText>Non-disponibilité planifiée du système de communication informatisé</w:delText>
        </w:r>
        <w:bookmarkEnd w:id="568"/>
        <w:bookmarkEnd w:id="569"/>
      </w:del>
    </w:p>
    <w:p w:rsidR="00F27258" w:rsidRDefault="00064304">
      <w:pPr>
        <w:rPr>
          <w:del w:id="571" w:author="VOO" w:date="2012-09-17T18:43:00Z"/>
          <w:lang w:val="fr-BE"/>
        </w:rPr>
      </w:pPr>
      <w:del w:id="572" w:author="VOO" w:date="2012-09-17T18:43:00Z">
        <w:r>
          <w:rPr>
            <w:lang w:val="fr-BE"/>
          </w:rPr>
          <w:delText>A compléter</w:delText>
        </w:r>
      </w:del>
    </w:p>
    <w:p w:rsidR="00F27258" w:rsidRDefault="00F27258">
      <w:pPr>
        <w:rPr>
          <w:del w:id="573" w:author="VOO" w:date="2012-09-17T18:43:00Z"/>
          <w:lang w:val="fr-BE"/>
        </w:rPr>
      </w:pPr>
    </w:p>
    <w:p w:rsidR="00F27258" w:rsidRDefault="00064304">
      <w:pPr>
        <w:pStyle w:val="Titre2"/>
        <w:ind w:hanging="934"/>
        <w:rPr>
          <w:del w:id="574" w:author="VOO" w:date="2012-09-17T18:43:00Z"/>
          <w:sz w:val="32"/>
          <w:szCs w:val="32"/>
          <w:lang w:val="fr-BE"/>
        </w:rPr>
      </w:pPr>
      <w:bookmarkStart w:id="575" w:name="_Toc315161804"/>
      <w:bookmarkStart w:id="576" w:name="_Toc338252099"/>
      <w:del w:id="577" w:author="VOO" w:date="2012-09-17T18:43:00Z">
        <w:r>
          <w:rPr>
            <w:sz w:val="32"/>
            <w:szCs w:val="32"/>
            <w:lang w:val="fr-BE"/>
          </w:rPr>
          <w:delText>Procédures de commande et d’activation</w:delText>
        </w:r>
        <w:bookmarkEnd w:id="575"/>
        <w:bookmarkEnd w:id="576"/>
        <w:r>
          <w:rPr>
            <w:sz w:val="32"/>
            <w:szCs w:val="32"/>
            <w:lang w:val="fr-BE"/>
          </w:rPr>
          <w:delText xml:space="preserve"> </w:delText>
        </w:r>
      </w:del>
    </w:p>
    <w:p w:rsidR="00F27258" w:rsidRDefault="00064304">
      <w:pPr>
        <w:pStyle w:val="Titre3"/>
        <w:ind w:left="788" w:hanging="504"/>
        <w:rPr>
          <w:del w:id="578" w:author="VOO" w:date="2012-09-17T18:43:00Z"/>
          <w:lang w:val="fr-BE"/>
        </w:rPr>
      </w:pPr>
      <w:bookmarkStart w:id="579" w:name="_Toc315161805"/>
      <w:bookmarkStart w:id="580" w:name="_Toc338252100"/>
      <w:del w:id="581" w:author="VOO" w:date="2012-09-17T18:43:00Z">
        <w:r>
          <w:rPr>
            <w:lang w:val="fr-BE"/>
          </w:rPr>
          <w:delText>Introduction de commande</w:delText>
        </w:r>
        <w:bookmarkEnd w:id="579"/>
        <w:bookmarkEnd w:id="580"/>
      </w:del>
    </w:p>
    <w:p w:rsidR="00F27258" w:rsidRDefault="00064304">
      <w:pPr>
        <w:ind w:left="426" w:hanging="142"/>
        <w:rPr>
          <w:del w:id="582" w:author="VOO" w:date="2012-09-17T18:43:00Z"/>
          <w:lang w:val="fr-BE"/>
        </w:rPr>
      </w:pPr>
      <w:del w:id="583" w:author="VOO" w:date="2012-09-17T18:43:00Z">
        <w:r>
          <w:rPr>
            <w:lang w:val="fr-BE"/>
          </w:rPr>
          <w:delText xml:space="preserve">À compléter </w:delText>
        </w:r>
      </w:del>
    </w:p>
    <w:p w:rsidR="00F27258" w:rsidRDefault="00064304">
      <w:pPr>
        <w:pStyle w:val="Titre3"/>
        <w:ind w:left="788" w:hanging="504"/>
        <w:rPr>
          <w:del w:id="584" w:author="VOO" w:date="2012-09-17T18:43:00Z"/>
          <w:lang w:val="fr-BE"/>
        </w:rPr>
      </w:pPr>
      <w:bookmarkStart w:id="585" w:name="_Toc315161806"/>
      <w:bookmarkStart w:id="586" w:name="_Toc338252101"/>
      <w:del w:id="587" w:author="VOO" w:date="2012-09-17T18:43:00Z">
        <w:r>
          <w:rPr>
            <w:lang w:val="fr-BE"/>
          </w:rPr>
          <w:delText>Identification du Client Final</w:delText>
        </w:r>
        <w:bookmarkEnd w:id="585"/>
        <w:bookmarkEnd w:id="586"/>
        <w:r>
          <w:rPr>
            <w:lang w:val="fr-BE"/>
          </w:rPr>
          <w:delText xml:space="preserve"> </w:delText>
        </w:r>
      </w:del>
    </w:p>
    <w:p w:rsidR="00F27258" w:rsidRDefault="00064304">
      <w:pPr>
        <w:ind w:left="284"/>
        <w:rPr>
          <w:del w:id="588" w:author="VOO" w:date="2012-09-17T18:43:00Z"/>
          <w:lang w:val="fr-BE"/>
        </w:rPr>
      </w:pPr>
      <w:del w:id="589" w:author="VOO" w:date="2012-09-17T18:43:00Z">
        <w:r>
          <w:rPr>
            <w:lang w:val="fr-BE"/>
          </w:rPr>
          <w:delText>A compléter</w:delText>
        </w:r>
      </w:del>
    </w:p>
    <w:p w:rsidR="00F27258" w:rsidRDefault="00064304">
      <w:pPr>
        <w:pStyle w:val="Titre3"/>
        <w:ind w:left="788" w:hanging="504"/>
        <w:rPr>
          <w:del w:id="590" w:author="VOO" w:date="2012-09-17T18:43:00Z"/>
          <w:lang w:val="fr-BE"/>
        </w:rPr>
      </w:pPr>
      <w:bookmarkStart w:id="591" w:name="_Toc315161807"/>
      <w:bookmarkStart w:id="592" w:name="_Toc338252102"/>
      <w:del w:id="593" w:author="VOO" w:date="2012-09-17T18:43:00Z">
        <w:r>
          <w:rPr>
            <w:lang w:val="fr-BE"/>
          </w:rPr>
          <w:delText>Validation de la commande</w:delText>
        </w:r>
        <w:bookmarkEnd w:id="591"/>
        <w:bookmarkEnd w:id="592"/>
      </w:del>
    </w:p>
    <w:p w:rsidR="00F27258" w:rsidRDefault="00064304">
      <w:pPr>
        <w:ind w:left="284"/>
        <w:rPr>
          <w:del w:id="594" w:author="VOO" w:date="2012-09-17T18:43:00Z"/>
          <w:lang w:val="fr-BE"/>
        </w:rPr>
      </w:pPr>
      <w:del w:id="595" w:author="VOO" w:date="2012-09-17T18:43:00Z">
        <w:r>
          <w:rPr>
            <w:lang w:val="fr-BE"/>
          </w:rPr>
          <w:delText>A compléter</w:delText>
        </w:r>
      </w:del>
    </w:p>
    <w:p w:rsidR="00F27258" w:rsidRDefault="00064304">
      <w:pPr>
        <w:pStyle w:val="Titre4"/>
        <w:ind w:firstLine="61"/>
        <w:rPr>
          <w:del w:id="596" w:author="VOO" w:date="2012-09-17T18:43:00Z"/>
          <w:lang w:val="fr-BE"/>
        </w:rPr>
      </w:pPr>
      <w:del w:id="597" w:author="VOO" w:date="2012-09-17T18:43:00Z">
        <w:r>
          <w:rPr>
            <w:lang w:val="fr-BE"/>
          </w:rPr>
          <w:delText>Exceptions</w:delText>
        </w:r>
      </w:del>
    </w:p>
    <w:p w:rsidR="00F27258" w:rsidRDefault="00064304">
      <w:pPr>
        <w:rPr>
          <w:del w:id="598" w:author="VOO" w:date="2012-09-17T18:43:00Z"/>
          <w:lang w:val="fr-BE"/>
        </w:rPr>
      </w:pPr>
      <w:del w:id="599" w:author="VOO" w:date="2012-09-17T18:43:00Z">
        <w:r>
          <w:rPr>
            <w:lang w:val="fr-BE"/>
          </w:rPr>
          <w:delText>À compléter</w:delText>
        </w:r>
      </w:del>
    </w:p>
    <w:p w:rsidR="00F27258" w:rsidRDefault="00F27258">
      <w:pPr>
        <w:ind w:left="284"/>
        <w:rPr>
          <w:del w:id="600" w:author="VOO" w:date="2012-09-17T18:43:00Z"/>
          <w:lang w:val="fr-BE"/>
        </w:rPr>
      </w:pPr>
    </w:p>
    <w:p w:rsidR="00F27258" w:rsidRDefault="00064304">
      <w:pPr>
        <w:pStyle w:val="Titre3"/>
        <w:ind w:left="788" w:hanging="504"/>
        <w:rPr>
          <w:del w:id="601" w:author="VOO" w:date="2012-09-17T18:43:00Z"/>
          <w:lang w:val="fr-BE"/>
        </w:rPr>
      </w:pPr>
      <w:bookmarkStart w:id="602" w:name="_Toc315161808"/>
      <w:bookmarkStart w:id="603" w:name="_Toc338252103"/>
      <w:del w:id="604" w:author="VOO" w:date="2012-09-17T18:43:00Z">
        <w:r>
          <w:rPr>
            <w:lang w:val="fr-BE"/>
          </w:rPr>
          <w:delText>Activation du Service Utilisateur Final</w:delText>
        </w:r>
        <w:bookmarkEnd w:id="602"/>
        <w:bookmarkEnd w:id="603"/>
      </w:del>
    </w:p>
    <w:p w:rsidR="00F27258" w:rsidRDefault="00064304">
      <w:pPr>
        <w:pStyle w:val="Titre4"/>
        <w:ind w:left="567" w:firstLine="0"/>
        <w:rPr>
          <w:del w:id="605" w:author="VOO" w:date="2012-09-17T18:43:00Z"/>
          <w:lang w:val="fr-BE"/>
        </w:rPr>
      </w:pPr>
      <w:del w:id="606" w:author="VOO" w:date="2012-09-17T18:43:00Z">
        <w:r>
          <w:rPr>
            <w:lang w:val="fr-BE"/>
          </w:rPr>
          <w:delText>Demande d’activation</w:delText>
        </w:r>
      </w:del>
    </w:p>
    <w:p w:rsidR="00F27258" w:rsidRDefault="00064304">
      <w:pPr>
        <w:ind w:left="567"/>
        <w:rPr>
          <w:del w:id="607" w:author="VOO" w:date="2012-09-17T18:43:00Z"/>
          <w:lang w:val="fr-BE"/>
        </w:rPr>
      </w:pPr>
      <w:del w:id="608" w:author="VOO" w:date="2012-09-17T18:43:00Z">
        <w:r>
          <w:rPr>
            <w:lang w:val="fr-BE"/>
          </w:rPr>
          <w:delText>A compléter</w:delText>
        </w:r>
      </w:del>
    </w:p>
    <w:p w:rsidR="00F27258" w:rsidRDefault="00064304">
      <w:pPr>
        <w:pStyle w:val="Titre4"/>
        <w:ind w:left="567" w:firstLine="0"/>
        <w:rPr>
          <w:del w:id="609" w:author="VOO" w:date="2012-09-17T18:43:00Z"/>
          <w:lang w:val="fr-BE"/>
        </w:rPr>
      </w:pPr>
      <w:del w:id="610" w:author="VOO" w:date="2012-09-17T18:43:00Z">
        <w:r>
          <w:rPr>
            <w:lang w:val="fr-BE"/>
          </w:rPr>
          <w:delText xml:space="preserve">Modification de la demande d’activation </w:delText>
        </w:r>
      </w:del>
    </w:p>
    <w:p w:rsidR="00F27258" w:rsidRDefault="00064304">
      <w:pPr>
        <w:ind w:left="567"/>
        <w:rPr>
          <w:del w:id="611" w:author="VOO" w:date="2012-09-17T18:43:00Z"/>
          <w:lang w:val="fr-BE"/>
        </w:rPr>
      </w:pPr>
      <w:del w:id="612" w:author="VOO" w:date="2012-09-17T18:43:00Z">
        <w:r>
          <w:rPr>
            <w:lang w:val="fr-BE"/>
          </w:rPr>
          <w:delText>A compléter</w:delText>
        </w:r>
      </w:del>
    </w:p>
    <w:p w:rsidR="00F27258" w:rsidRDefault="00F27258">
      <w:pPr>
        <w:ind w:left="567"/>
        <w:rPr>
          <w:del w:id="613" w:author="VOO" w:date="2012-09-17T18:43:00Z"/>
          <w:lang w:val="fr-BE"/>
        </w:rPr>
      </w:pPr>
    </w:p>
    <w:p w:rsidR="00F27258" w:rsidRDefault="00064304">
      <w:pPr>
        <w:pStyle w:val="Titre4"/>
        <w:ind w:left="567" w:firstLine="0"/>
        <w:rPr>
          <w:del w:id="614" w:author="VOO" w:date="2012-09-17T18:43:00Z"/>
          <w:lang w:val="fr-BE"/>
        </w:rPr>
      </w:pPr>
      <w:del w:id="615" w:author="VOO" w:date="2012-09-17T18:43:00Z">
        <w:r>
          <w:rPr>
            <w:lang w:val="fr-BE"/>
          </w:rPr>
          <w:delText>Annulation de la demande d’activation</w:delText>
        </w:r>
      </w:del>
    </w:p>
    <w:p w:rsidR="00F27258" w:rsidRDefault="00064304">
      <w:pPr>
        <w:ind w:left="567"/>
        <w:rPr>
          <w:del w:id="616" w:author="VOO" w:date="2012-09-17T18:43:00Z"/>
          <w:lang w:val="fr-BE"/>
        </w:rPr>
      </w:pPr>
      <w:del w:id="617" w:author="VOO" w:date="2012-09-17T18:43:00Z">
        <w:r>
          <w:rPr>
            <w:lang w:val="fr-BE"/>
          </w:rPr>
          <w:delText xml:space="preserve">A compléter </w:delText>
        </w:r>
      </w:del>
    </w:p>
    <w:p w:rsidR="00F27258" w:rsidRDefault="00F27258">
      <w:pPr>
        <w:ind w:left="567"/>
        <w:rPr>
          <w:del w:id="618" w:author="VOO" w:date="2012-09-17T18:43:00Z"/>
          <w:highlight w:val="cyan"/>
          <w:lang w:val="fr-BE"/>
        </w:rPr>
      </w:pPr>
    </w:p>
    <w:p w:rsidR="00F27258" w:rsidRDefault="00064304">
      <w:pPr>
        <w:pStyle w:val="Titre4"/>
        <w:ind w:left="567" w:firstLine="0"/>
        <w:rPr>
          <w:del w:id="619" w:author="VOO" w:date="2012-09-17T18:43:00Z"/>
          <w:lang w:val="fr-BE"/>
        </w:rPr>
      </w:pPr>
      <w:del w:id="620" w:author="VOO" w:date="2012-09-17T18:43:00Z">
        <w:r>
          <w:rPr>
            <w:lang w:val="fr-BE"/>
          </w:rPr>
          <w:delText>Activation</w:delText>
        </w:r>
      </w:del>
    </w:p>
    <w:p w:rsidR="00F27258" w:rsidRDefault="00064304">
      <w:pPr>
        <w:ind w:left="567"/>
        <w:rPr>
          <w:del w:id="621" w:author="VOO" w:date="2012-09-17T18:43:00Z"/>
          <w:lang w:val="fr-BE"/>
        </w:rPr>
      </w:pPr>
      <w:del w:id="622" w:author="VOO" w:date="2012-09-17T18:43:00Z">
        <w:r>
          <w:rPr>
            <w:lang w:val="fr-BE"/>
          </w:rPr>
          <w:delText>L’activation requiert une prestation sur place et dans l’habitation du Client Final pour tout Service Utilisateur Final demandé par le Bénéficiaire.</w:delText>
        </w:r>
      </w:del>
    </w:p>
    <w:p w:rsidR="00F27258" w:rsidRDefault="00064304">
      <w:pPr>
        <w:ind w:left="567"/>
        <w:rPr>
          <w:del w:id="623" w:author="VOO" w:date="2012-09-17T18:43:00Z"/>
          <w:lang w:val="fr-BE"/>
        </w:rPr>
      </w:pPr>
      <w:del w:id="624" w:author="VOO" w:date="2012-09-17T18:43:00Z">
        <w:r>
          <w:rPr>
            <w:lang w:val="fr-BE"/>
          </w:rPr>
          <w:delText>A compléter</w:delText>
        </w:r>
      </w:del>
    </w:p>
    <w:p w:rsidR="00F27258" w:rsidRDefault="00F27258">
      <w:pPr>
        <w:ind w:left="567"/>
        <w:rPr>
          <w:del w:id="625" w:author="VOO" w:date="2012-09-17T18:43:00Z"/>
          <w:b/>
          <w:lang w:val="fr-BE"/>
        </w:rPr>
      </w:pPr>
    </w:p>
    <w:p w:rsidR="00F27258" w:rsidRDefault="00F14299">
      <w:pPr>
        <w:pStyle w:val="Titre3"/>
        <w:ind w:left="788" w:hanging="504"/>
        <w:rPr>
          <w:del w:id="626" w:author="VOO" w:date="2012-09-17T18:43:00Z"/>
          <w:lang w:val="fr-BE"/>
        </w:rPr>
      </w:pPr>
      <w:bookmarkStart w:id="627" w:name="_Toc315161809"/>
      <w:bookmarkStart w:id="628" w:name="_Toc338252104"/>
      <w:del w:id="629" w:author="VOO" w:date="2012-09-17T18:43:00Z">
        <w:r>
          <w:rPr>
            <w:lang w:val="fr-BE"/>
          </w:rPr>
          <w:delText xml:space="preserve">Intervention au niveau du </w:delText>
        </w:r>
        <w:r w:rsidR="00064304">
          <w:rPr>
            <w:lang w:val="fr-BE"/>
          </w:rPr>
          <w:delText>raccordement</w:delText>
        </w:r>
        <w:bookmarkEnd w:id="627"/>
        <w:bookmarkEnd w:id="628"/>
        <w:r w:rsidR="00064304">
          <w:rPr>
            <w:lang w:val="fr-BE"/>
          </w:rPr>
          <w:delText xml:space="preserve"> </w:delText>
        </w:r>
      </w:del>
    </w:p>
    <w:p w:rsidR="00F27258" w:rsidRDefault="00064304">
      <w:pPr>
        <w:rPr>
          <w:del w:id="630" w:author="VOO" w:date="2012-09-17T18:43:00Z"/>
          <w:lang w:val="fr-BE"/>
        </w:rPr>
      </w:pPr>
      <w:del w:id="631" w:author="VOO" w:date="2012-09-17T18:43:00Z">
        <w:r>
          <w:rPr>
            <w:lang w:val="fr-BE"/>
          </w:rPr>
          <w:delText xml:space="preserve">Le Service ne peut être offert dans le cas où il n’existe pas de raccordement de l’habitation en question au Réseau de TECTEO ou dans le cas où le Service demandé et le service de détail de TECTEO n’est pas disponible pour l’habitation en question. </w:delText>
        </w:r>
      </w:del>
    </w:p>
    <w:p w:rsidR="00F27258" w:rsidRDefault="00064304">
      <w:pPr>
        <w:rPr>
          <w:del w:id="632" w:author="VOO" w:date="2012-09-17T18:43:00Z"/>
          <w:lang w:val="fr-BE"/>
        </w:rPr>
      </w:pPr>
      <w:del w:id="633" w:author="VOO" w:date="2012-09-17T18:43:00Z">
        <w:r>
          <w:rPr>
            <w:lang w:val="fr-BE"/>
          </w:rPr>
          <w:delText>Dans le cas où l’habitation ne bénéficie pas d’un raccordement au Réseau de TECTEO ou que le Client Final souhaite apporter une modification au niveau du raccordement existant ou qu’une réparation est nécessaire au niveau de ce raccordement, une étude de faisabilité et de coût devra être réalisée par TECTEO sur demande du Bénéficiaire.. Cette étude ainsi que les travaux qui pourraient s’en suivre dans le cas de l’approbation par le Bénéficiaire de ces coûts, ne font pas partie de la présente Offre de Référence et seront à charge du Bénéficiaire.  Le Bénéficiaire ne pourra pas demander à TECTEO de facturer le Client Final.</w:delText>
        </w:r>
      </w:del>
    </w:p>
    <w:p w:rsidR="00F27258" w:rsidRDefault="00064304">
      <w:pPr>
        <w:rPr>
          <w:del w:id="634" w:author="VOO" w:date="2012-09-17T18:43:00Z"/>
          <w:lang w:val="fr-BE"/>
        </w:rPr>
      </w:pPr>
      <w:del w:id="635" w:author="VOO" w:date="2012-09-17T18:43:00Z">
        <w:r>
          <w:rPr>
            <w:lang w:val="fr-BE"/>
          </w:rPr>
          <w:delText xml:space="preserve">En aucun cas, le Bénéficiaire n’a le droit de faire des modifications au Réseau de TECTEO ou de donner l’autorisation à un tiers de procéder à de telles modifications. </w:delText>
        </w:r>
      </w:del>
    </w:p>
    <w:p w:rsidR="00F27258" w:rsidRDefault="00F27258">
      <w:pPr>
        <w:rPr>
          <w:del w:id="636" w:author="VOO" w:date="2012-09-17T18:43:00Z"/>
          <w:lang w:val="fr-BE"/>
        </w:rPr>
      </w:pPr>
    </w:p>
    <w:p w:rsidR="00064304" w:rsidRDefault="00064304" w:rsidP="00064304">
      <w:pPr>
        <w:pStyle w:val="Titre2"/>
        <w:ind w:hanging="792"/>
        <w:rPr>
          <w:del w:id="637" w:author="VOO" w:date="2012-09-17T18:43:00Z"/>
          <w:sz w:val="32"/>
          <w:szCs w:val="32"/>
          <w:lang w:val="fr-BE"/>
        </w:rPr>
      </w:pPr>
      <w:bookmarkStart w:id="638" w:name="_Toc315428272"/>
      <w:bookmarkStart w:id="639" w:name="_Toc315161810"/>
      <w:bookmarkStart w:id="640" w:name="_Toc338252105"/>
      <w:del w:id="641" w:author="VOO" w:date="2012-09-17T18:43:00Z">
        <w:r>
          <w:rPr>
            <w:sz w:val="32"/>
            <w:szCs w:val="32"/>
            <w:lang w:val="fr-BE"/>
          </w:rPr>
          <w:delText>Procédures pour le Service de Support et résolution des pannes</w:delText>
        </w:r>
        <w:bookmarkEnd w:id="638"/>
        <w:bookmarkEnd w:id="640"/>
      </w:del>
    </w:p>
    <w:p w:rsidR="00064304" w:rsidRDefault="00064304" w:rsidP="00064304">
      <w:pPr>
        <w:rPr>
          <w:del w:id="642" w:author="VOO" w:date="2012-09-17T18:43:00Z"/>
          <w:lang w:val="fr-BE"/>
        </w:rPr>
      </w:pPr>
      <w:del w:id="643" w:author="VOO" w:date="2012-09-17T18:43:00Z">
        <w:r>
          <w:rPr>
            <w:lang w:val="fr-BE"/>
          </w:rPr>
          <w:delText>A compléter</w:delText>
        </w:r>
      </w:del>
    </w:p>
    <w:bookmarkEnd w:id="639"/>
    <w:p w:rsidR="00F27258" w:rsidRDefault="00F27258">
      <w:pPr>
        <w:rPr>
          <w:del w:id="644" w:author="VOO" w:date="2012-09-17T18:43:00Z"/>
          <w:lang w:val="fr-BE"/>
        </w:rPr>
      </w:pPr>
    </w:p>
    <w:p w:rsidR="00F27258" w:rsidRDefault="00064304">
      <w:pPr>
        <w:pStyle w:val="Titre2"/>
        <w:ind w:hanging="792"/>
        <w:rPr>
          <w:del w:id="645" w:author="VOO" w:date="2012-09-17T18:43:00Z"/>
          <w:sz w:val="32"/>
          <w:szCs w:val="32"/>
          <w:lang w:val="fr-BE"/>
        </w:rPr>
      </w:pPr>
      <w:bookmarkStart w:id="646" w:name="_Toc315161813"/>
      <w:bookmarkStart w:id="647" w:name="_Toc338252106"/>
      <w:del w:id="648" w:author="VOO" w:date="2012-09-17T18:43:00Z">
        <w:r>
          <w:rPr>
            <w:sz w:val="32"/>
            <w:szCs w:val="32"/>
            <w:lang w:val="fr-BE"/>
          </w:rPr>
          <w:delText>Niveaux de Service Level Agreement (SLA)</w:delText>
        </w:r>
        <w:bookmarkEnd w:id="646"/>
        <w:bookmarkEnd w:id="647"/>
      </w:del>
    </w:p>
    <w:p w:rsidR="00F27258" w:rsidRDefault="00064304">
      <w:pPr>
        <w:pStyle w:val="Titre3"/>
        <w:ind w:left="788" w:hanging="504"/>
        <w:rPr>
          <w:del w:id="649" w:author="VOO" w:date="2012-09-17T18:43:00Z"/>
          <w:lang w:val="fr-BE"/>
        </w:rPr>
      </w:pPr>
      <w:bookmarkStart w:id="650" w:name="_Toc315161814"/>
      <w:bookmarkStart w:id="651" w:name="_Toc338252107"/>
      <w:del w:id="652" w:author="VOO" w:date="2012-09-17T18:43:00Z">
        <w:r>
          <w:rPr>
            <w:lang w:val="fr-BE"/>
          </w:rPr>
          <w:delText>Niveaux de Service « activation »</w:delText>
        </w:r>
        <w:bookmarkEnd w:id="650"/>
        <w:bookmarkEnd w:id="651"/>
      </w:del>
    </w:p>
    <w:p w:rsidR="00F14299" w:rsidRPr="00F14299" w:rsidRDefault="00F14299" w:rsidP="00F14299">
      <w:pPr>
        <w:rPr>
          <w:del w:id="653" w:author="VOO" w:date="2012-09-17T18:43:00Z"/>
          <w:lang w:val="fr-BE"/>
        </w:rPr>
      </w:pPr>
      <w:del w:id="654" w:author="VOO" w:date="2012-09-17T18:43:00Z">
        <w:r>
          <w:rPr>
            <w:lang w:val="fr-BE"/>
          </w:rPr>
          <w:delText>A compléter</w:delText>
        </w:r>
      </w:del>
    </w:p>
    <w:p w:rsidR="00F27258" w:rsidRDefault="00064304">
      <w:pPr>
        <w:pStyle w:val="Titre3"/>
        <w:ind w:left="788" w:hanging="504"/>
        <w:rPr>
          <w:del w:id="655" w:author="VOO" w:date="2012-09-17T18:43:00Z"/>
          <w:lang w:val="fr-BE"/>
        </w:rPr>
      </w:pPr>
      <w:bookmarkStart w:id="656" w:name="_Toc315161815"/>
      <w:bookmarkStart w:id="657" w:name="_Toc338252108"/>
      <w:del w:id="658" w:author="VOO" w:date="2012-09-17T18:43:00Z">
        <w:r>
          <w:rPr>
            <w:lang w:val="fr-BE"/>
          </w:rPr>
          <w:delText>Niveaux de Service « résolution des Pannes »</w:delText>
        </w:r>
        <w:bookmarkEnd w:id="656"/>
        <w:bookmarkEnd w:id="657"/>
      </w:del>
    </w:p>
    <w:p w:rsidR="00F27258" w:rsidRDefault="00F14299">
      <w:pPr>
        <w:rPr>
          <w:del w:id="659" w:author="VOO" w:date="2012-09-17T18:43:00Z"/>
          <w:lang w:val="fr-BE"/>
        </w:rPr>
      </w:pPr>
      <w:del w:id="660" w:author="VOO" w:date="2012-09-17T18:43:00Z">
        <w:r>
          <w:rPr>
            <w:lang w:val="fr-BE"/>
          </w:rPr>
          <w:delText>A compléter</w:delText>
        </w:r>
      </w:del>
    </w:p>
    <w:p w:rsidR="00F14299" w:rsidRDefault="00F14299">
      <w:pPr>
        <w:rPr>
          <w:del w:id="661" w:author="VOO" w:date="2012-09-17T18:43:00Z"/>
          <w:lang w:val="fr-BE"/>
        </w:rPr>
      </w:pPr>
    </w:p>
    <w:p w:rsidR="00F27258" w:rsidRDefault="00064304">
      <w:pPr>
        <w:pStyle w:val="Titre2"/>
        <w:rPr>
          <w:del w:id="662" w:author="VOO" w:date="2012-09-17T18:43:00Z"/>
          <w:sz w:val="32"/>
          <w:szCs w:val="32"/>
          <w:lang w:val="fr-BE"/>
        </w:rPr>
      </w:pPr>
      <w:bookmarkStart w:id="663" w:name="_Toc315161816"/>
      <w:bookmarkStart w:id="664" w:name="_Toc338252109"/>
      <w:del w:id="665" w:author="VOO" w:date="2012-09-17T18:43:00Z">
        <w:r>
          <w:rPr>
            <w:sz w:val="32"/>
            <w:szCs w:val="32"/>
            <w:lang w:val="fr-BE"/>
          </w:rPr>
          <w:delText>Aspects contractuels</w:delText>
        </w:r>
        <w:bookmarkEnd w:id="663"/>
        <w:bookmarkEnd w:id="664"/>
      </w:del>
    </w:p>
    <w:p w:rsidR="00F27258" w:rsidRDefault="00064304">
      <w:pPr>
        <w:pStyle w:val="Titre3"/>
        <w:ind w:left="788" w:hanging="504"/>
        <w:rPr>
          <w:del w:id="666" w:author="VOO" w:date="2012-09-17T18:43:00Z"/>
          <w:lang w:val="fr-BE"/>
        </w:rPr>
      </w:pPr>
      <w:bookmarkStart w:id="667" w:name="_Toc315161817"/>
      <w:bookmarkStart w:id="668" w:name="_Toc338252110"/>
      <w:del w:id="669" w:author="VOO" w:date="2012-09-17T18:43:00Z">
        <w:r>
          <w:rPr>
            <w:lang w:val="fr-BE"/>
          </w:rPr>
          <w:delText>Conditions générales de vente</w:delText>
        </w:r>
        <w:bookmarkEnd w:id="667"/>
        <w:bookmarkEnd w:id="668"/>
      </w:del>
    </w:p>
    <w:p w:rsidR="00F27258" w:rsidRDefault="00064304">
      <w:pPr>
        <w:ind w:left="360"/>
        <w:rPr>
          <w:del w:id="670" w:author="VOO" w:date="2012-09-17T18:43:00Z"/>
          <w:lang w:val="fr-BE"/>
        </w:rPr>
      </w:pPr>
      <w:del w:id="671" w:author="VOO" w:date="2012-09-17T18:43:00Z">
        <w:r>
          <w:rPr>
            <w:lang w:val="fr-BE"/>
          </w:rPr>
          <w:delText>A compléter</w:delText>
        </w:r>
      </w:del>
    </w:p>
    <w:p w:rsidR="00F27258" w:rsidRDefault="00064304">
      <w:pPr>
        <w:pStyle w:val="Titre3"/>
        <w:ind w:left="788" w:hanging="504"/>
        <w:rPr>
          <w:del w:id="672" w:author="VOO" w:date="2012-09-17T18:43:00Z"/>
          <w:lang w:val="fr-BE"/>
        </w:rPr>
      </w:pPr>
      <w:bookmarkStart w:id="673" w:name="_Toc315161818"/>
      <w:bookmarkStart w:id="674" w:name="_Toc338252111"/>
      <w:del w:id="675" w:author="VOO" w:date="2012-09-17T18:43:00Z">
        <w:r>
          <w:rPr>
            <w:lang w:val="fr-BE"/>
          </w:rPr>
          <w:delText>Lettre d’autorisation (« LOA »)</w:delText>
        </w:r>
        <w:bookmarkEnd w:id="673"/>
        <w:bookmarkEnd w:id="674"/>
      </w:del>
    </w:p>
    <w:p w:rsidR="00F27258" w:rsidRDefault="00064304">
      <w:pPr>
        <w:ind w:left="360"/>
        <w:rPr>
          <w:del w:id="676" w:author="VOO" w:date="2012-09-17T18:43:00Z"/>
          <w:lang w:val="fr-BE"/>
        </w:rPr>
      </w:pPr>
      <w:del w:id="677" w:author="VOO" w:date="2012-09-17T18:43:00Z">
        <w:r>
          <w:rPr>
            <w:lang w:val="fr-BE"/>
          </w:rPr>
          <w:delText>A compléter</w:delText>
        </w:r>
      </w:del>
    </w:p>
    <w:p w:rsidR="00F27258" w:rsidRDefault="00064304">
      <w:pPr>
        <w:pStyle w:val="Titre3"/>
        <w:ind w:left="788" w:hanging="504"/>
        <w:rPr>
          <w:del w:id="678" w:author="VOO" w:date="2012-09-17T18:43:00Z"/>
          <w:lang w:val="fr-BE"/>
        </w:rPr>
      </w:pPr>
      <w:bookmarkStart w:id="679" w:name="_Toc315161819"/>
      <w:bookmarkStart w:id="680" w:name="_Toc338252112"/>
      <w:del w:id="681" w:author="VOO" w:date="2012-09-17T18:43:00Z">
        <w:r>
          <w:rPr>
            <w:lang w:val="fr-BE"/>
          </w:rPr>
          <w:delText>Plan d’implémentation et de test</w:delText>
        </w:r>
        <w:bookmarkEnd w:id="679"/>
        <w:bookmarkEnd w:id="680"/>
      </w:del>
    </w:p>
    <w:p w:rsidR="00F27258" w:rsidRDefault="00064304">
      <w:pPr>
        <w:ind w:left="360"/>
        <w:rPr>
          <w:del w:id="682" w:author="VOO" w:date="2012-09-17T18:43:00Z"/>
          <w:lang w:val="fr-BE"/>
        </w:rPr>
      </w:pPr>
      <w:del w:id="683" w:author="VOO" w:date="2012-09-17T18:43:00Z">
        <w:r>
          <w:rPr>
            <w:lang w:val="fr-BE"/>
          </w:rPr>
          <w:delText>A compléter</w:delText>
        </w:r>
      </w:del>
    </w:p>
    <w:p w:rsidR="00064304" w:rsidRDefault="00064304" w:rsidP="00064304">
      <w:pPr>
        <w:pStyle w:val="Titre3"/>
        <w:ind w:left="788" w:hanging="504"/>
        <w:rPr>
          <w:del w:id="684" w:author="VOO" w:date="2012-09-17T18:43:00Z"/>
          <w:lang w:val="fr-BE"/>
        </w:rPr>
      </w:pPr>
      <w:bookmarkStart w:id="685" w:name="_Toc315428280"/>
      <w:bookmarkStart w:id="686" w:name="_Toc315161820"/>
      <w:bookmarkStart w:id="687" w:name="_Toc338252113"/>
      <w:del w:id="688" w:author="VOO" w:date="2012-09-17T18:43:00Z">
        <w:r w:rsidRPr="00064304">
          <w:rPr>
            <w:lang w:val="fr-BE"/>
          </w:rPr>
          <w:delText>Prévisions de volume</w:delText>
        </w:r>
        <w:bookmarkEnd w:id="685"/>
        <w:bookmarkEnd w:id="687"/>
        <w:r w:rsidRPr="00064304">
          <w:rPr>
            <w:lang w:val="fr-BE"/>
          </w:rPr>
          <w:delText xml:space="preserve"> </w:delText>
        </w:r>
      </w:del>
    </w:p>
    <w:p w:rsidR="00064304" w:rsidRDefault="00064304" w:rsidP="00064304">
      <w:pPr>
        <w:ind w:left="360"/>
        <w:rPr>
          <w:del w:id="689" w:author="VOO" w:date="2012-09-17T18:43:00Z"/>
          <w:lang w:val="fr-BE"/>
        </w:rPr>
      </w:pPr>
      <w:del w:id="690" w:author="VOO" w:date="2012-09-17T18:43:00Z">
        <w:r>
          <w:rPr>
            <w:lang w:val="fr-BE"/>
          </w:rPr>
          <w:delText>A compléter</w:delText>
        </w:r>
      </w:del>
    </w:p>
    <w:p w:rsidR="00F27258" w:rsidRPr="00D14D59" w:rsidRDefault="00064304" w:rsidP="00D14D59">
      <w:pPr>
        <w:pStyle w:val="Titre3"/>
        <w:ind w:left="788" w:hanging="504"/>
        <w:rPr>
          <w:del w:id="691" w:author="VOO" w:date="2012-09-17T18:43:00Z"/>
          <w:lang w:val="fr-BE"/>
        </w:rPr>
      </w:pPr>
      <w:bookmarkStart w:id="692" w:name="_Toc338252114"/>
      <w:del w:id="693" w:author="VOO" w:date="2012-09-17T18:43:00Z">
        <w:r>
          <w:rPr>
            <w:lang w:val="fr-BE"/>
          </w:rPr>
          <w:delText>Netwo</w:delText>
        </w:r>
        <w:r w:rsidRPr="00D14D59">
          <w:rPr>
            <w:lang w:val="fr-BE"/>
          </w:rPr>
          <w:delText>rk Operations Center (NOC)</w:delText>
        </w:r>
        <w:bookmarkEnd w:id="686"/>
        <w:bookmarkEnd w:id="692"/>
      </w:del>
    </w:p>
    <w:p w:rsidR="00F27258" w:rsidRDefault="00064304">
      <w:pPr>
        <w:pStyle w:val="Titre4"/>
        <w:rPr>
          <w:del w:id="694" w:author="VOO" w:date="2012-09-17T18:43:00Z"/>
          <w:lang w:val="fr-BE"/>
        </w:rPr>
      </w:pPr>
      <w:del w:id="695" w:author="VOO" w:date="2012-09-17T18:43:00Z">
        <w:r>
          <w:rPr>
            <w:lang w:val="fr-BE"/>
          </w:rPr>
          <w:delText>Heures opérationnelles</w:delText>
        </w:r>
      </w:del>
    </w:p>
    <w:p w:rsidR="00F27258" w:rsidRDefault="00064304">
      <w:pPr>
        <w:pStyle w:val="Titre4"/>
        <w:rPr>
          <w:del w:id="696" w:author="VOO" w:date="2012-09-17T18:43:00Z"/>
          <w:lang w:val="fr-BE"/>
        </w:rPr>
      </w:pPr>
      <w:del w:id="697" w:author="VOO" w:date="2012-09-17T18:43:00Z">
        <w:r>
          <w:rPr>
            <w:lang w:val="fr-BE"/>
          </w:rPr>
          <w:delText>Contacts</w:delText>
        </w:r>
      </w:del>
    </w:p>
    <w:p w:rsidR="00F27258" w:rsidRDefault="00064304">
      <w:pPr>
        <w:pStyle w:val="Titre4"/>
        <w:rPr>
          <w:del w:id="698" w:author="VOO" w:date="2012-09-17T18:43:00Z"/>
          <w:lang w:val="fr-BE"/>
        </w:rPr>
      </w:pPr>
      <w:del w:id="699" w:author="VOO" w:date="2012-09-17T18:43:00Z">
        <w:r>
          <w:rPr>
            <w:lang w:val="fr-BE"/>
          </w:rPr>
          <w:delText>Procédure d’ « escalation »</w:delText>
        </w:r>
      </w:del>
    </w:p>
    <w:p w:rsidR="00F27258" w:rsidRDefault="00064304">
      <w:pPr>
        <w:ind w:left="360"/>
        <w:rPr>
          <w:del w:id="700" w:author="VOO" w:date="2012-09-17T18:43:00Z"/>
          <w:lang w:val="fr-BE"/>
        </w:rPr>
      </w:pPr>
      <w:del w:id="701" w:author="VOO" w:date="2012-09-17T18:43:00Z">
        <w:r>
          <w:rPr>
            <w:lang w:val="fr-BE"/>
          </w:rPr>
          <w:delText>A compléter (voir 4.3)</w:delText>
        </w:r>
      </w:del>
    </w:p>
    <w:p w:rsidR="00F27258" w:rsidRDefault="00F27258">
      <w:pPr>
        <w:ind w:left="360"/>
        <w:rPr>
          <w:del w:id="702" w:author="VOO" w:date="2012-09-17T18:43:00Z"/>
          <w:lang w:val="fr-BE"/>
        </w:rPr>
      </w:pPr>
    </w:p>
    <w:p w:rsidR="00F27258" w:rsidRDefault="00064304">
      <w:pPr>
        <w:pStyle w:val="Titre2"/>
        <w:rPr>
          <w:del w:id="703" w:author="VOO" w:date="2012-09-17T18:43:00Z"/>
          <w:sz w:val="32"/>
          <w:szCs w:val="32"/>
          <w:lang w:val="fr-BE"/>
        </w:rPr>
      </w:pPr>
      <w:bookmarkStart w:id="704" w:name="_Toc315161821"/>
      <w:bookmarkStart w:id="705" w:name="_Toc338252115"/>
      <w:del w:id="706" w:author="VOO" w:date="2012-09-17T18:43:00Z">
        <w:r>
          <w:rPr>
            <w:sz w:val="32"/>
            <w:szCs w:val="32"/>
            <w:lang w:val="fr-BE"/>
          </w:rPr>
          <w:delText>Tarifs</w:delText>
        </w:r>
        <w:bookmarkEnd w:id="704"/>
        <w:bookmarkEnd w:id="705"/>
        <w:r>
          <w:rPr>
            <w:sz w:val="32"/>
            <w:szCs w:val="32"/>
            <w:lang w:val="fr-BE"/>
          </w:rPr>
          <w:delText xml:space="preserve"> </w:delText>
        </w:r>
      </w:del>
    </w:p>
    <w:p w:rsidR="00A45C3F" w:rsidRDefault="00A45C3F" w:rsidP="00AC6F44">
      <w:pPr>
        <w:tabs>
          <w:tab w:val="left" w:pos="1950"/>
        </w:tabs>
        <w:rPr>
          <w:del w:id="707" w:author="VOO" w:date="2012-09-17T18:43:00Z"/>
          <w:lang w:val="fr-BE"/>
        </w:rPr>
      </w:pPr>
    </w:p>
    <w:p w:rsidR="00AC6F44" w:rsidRPr="00D805F1" w:rsidRDefault="00AC6F44" w:rsidP="00AC6F44">
      <w:pPr>
        <w:pStyle w:val="Sansinterligne"/>
        <w:rPr>
          <w:del w:id="708" w:author="VOO" w:date="2012-09-17T18:43:00Z"/>
          <w:b/>
          <w:sz w:val="22"/>
          <w:szCs w:val="22"/>
          <w:lang w:val="fr-BE"/>
        </w:rPr>
      </w:pPr>
      <w:del w:id="709" w:author="VOO" w:date="2012-09-17T18:43:00Z">
        <w:r w:rsidRPr="00D805F1">
          <w:rPr>
            <w:b/>
            <w:sz w:val="22"/>
            <w:szCs w:val="22"/>
            <w:lang w:val="fr-BE"/>
          </w:rPr>
          <w:delText>La liste de tarifs reprise ci-dessus est une liste provisiore et sujette à modification suite à la finalisation de l’</w:delText>
        </w:r>
        <w:r w:rsidRPr="00D805F1">
          <w:rPr>
            <w:b/>
            <w:lang w:val="fr-BE"/>
          </w:rPr>
          <w:delText>O</w:delText>
        </w:r>
        <w:r w:rsidRPr="00D805F1">
          <w:rPr>
            <w:b/>
            <w:sz w:val="22"/>
            <w:szCs w:val="22"/>
            <w:lang w:val="fr-BE"/>
          </w:rPr>
          <w:delText xml:space="preserve">ffre de </w:delText>
        </w:r>
        <w:r w:rsidRPr="00D805F1">
          <w:rPr>
            <w:b/>
            <w:lang w:val="fr-BE"/>
          </w:rPr>
          <w:delText>R</w:delText>
        </w:r>
        <w:r w:rsidRPr="00D805F1">
          <w:rPr>
            <w:b/>
            <w:sz w:val="22"/>
            <w:szCs w:val="22"/>
            <w:lang w:val="fr-BE"/>
          </w:rPr>
          <w:delText xml:space="preserve">éférence.  Les tarifs seront également fixés à la suite de l’analyse quantitative actuellement en cours.  Cette liste est aussi sans préjudice des griefs que Tecteo invoque à l’encontre de la régulation lui imposant la fourniture des services d’accès.  Tecteo se résérve le droit de contester toute décision relative aux décisions d’éxécution relative à la fixation des tarifs.  </w:delText>
        </w:r>
      </w:del>
    </w:p>
    <w:p w:rsidR="00AC6F44" w:rsidRDefault="00AC6F44" w:rsidP="00AC6F44">
      <w:pPr>
        <w:pStyle w:val="Sansinterligne"/>
        <w:rPr>
          <w:del w:id="710" w:author="VOO" w:date="2012-09-17T18:43:00Z"/>
          <w:b/>
          <w:lang w:val="fr-BE"/>
        </w:rPr>
      </w:pPr>
    </w:p>
    <w:p w:rsidR="00AC6F44" w:rsidRDefault="00AC6F44" w:rsidP="00AC6F44">
      <w:pPr>
        <w:pStyle w:val="Sansinterligne"/>
        <w:rPr>
          <w:del w:id="711" w:author="VOO" w:date="2012-09-17T18:43:00Z"/>
          <w:b/>
          <w:lang w:val="fr-BE"/>
        </w:rPr>
      </w:pPr>
    </w:p>
    <w:p w:rsidR="00AC6F44" w:rsidRDefault="00AC6F44" w:rsidP="00AC6F44">
      <w:pPr>
        <w:pStyle w:val="Sansinterligne"/>
        <w:rPr>
          <w:del w:id="712" w:author="VOO" w:date="2012-09-17T18:43:00Z"/>
          <w:b/>
          <w:lang w:val="fr-BE"/>
        </w:rPr>
      </w:pPr>
      <w:del w:id="713" w:author="VOO" w:date="2012-09-17T18:43:00Z">
        <w:r>
          <w:rPr>
            <w:b/>
            <w:lang w:val="fr-BE"/>
          </w:rPr>
          <w:delText>Upfront fee</w:delText>
        </w:r>
      </w:del>
    </w:p>
    <w:p w:rsidR="00AC6F44" w:rsidRDefault="00AC6F44" w:rsidP="00AC6F44">
      <w:pPr>
        <w:pStyle w:val="Sansinterligne"/>
        <w:rPr>
          <w:del w:id="714" w:author="VOO" w:date="2012-09-17T18:43:00Z"/>
          <w:b/>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AC6F44" w:rsidTr="00926FF6">
        <w:trPr>
          <w:cnfStyle w:val="100000000000" w:firstRow="1" w:lastRow="0" w:firstColumn="0" w:lastColumn="0" w:oddVBand="0" w:evenVBand="0" w:oddHBand="0" w:evenHBand="0" w:firstRowFirstColumn="0" w:firstRowLastColumn="0" w:lastRowFirstColumn="0" w:lastRowLastColumn="0"/>
          <w:jc w:val="center"/>
          <w:del w:id="715" w:author="VOO" w:date="2012-09-17T18:43:00Z"/>
        </w:trPr>
        <w:tc>
          <w:tcPr>
            <w:cnfStyle w:val="001000000000" w:firstRow="0" w:lastRow="0" w:firstColumn="1" w:lastColumn="0" w:oddVBand="0" w:evenVBand="0" w:oddHBand="0" w:evenHBand="0" w:firstRowFirstColumn="0" w:firstRowLastColumn="0" w:lastRowFirstColumn="0" w:lastRowLastColumn="0"/>
            <w:tcW w:w="3969" w:type="dxa"/>
          </w:tcPr>
          <w:p w:rsidR="00AC6F44" w:rsidRDefault="00AC6F44" w:rsidP="00926FF6">
            <w:pPr>
              <w:rPr>
                <w:del w:id="716" w:author="VOO" w:date="2012-09-17T18:43:00Z"/>
                <w:b w:val="0"/>
                <w:highlight w:val="cyan"/>
                <w:lang w:val="fr-BE"/>
              </w:rPr>
            </w:pPr>
          </w:p>
        </w:tc>
        <w:tc>
          <w:tcPr>
            <w:tcW w:w="4252" w:type="dxa"/>
            <w:gridSpan w:val="2"/>
          </w:tcPr>
          <w:p w:rsidR="00AC6F44" w:rsidRDefault="00AC6F44" w:rsidP="00926FF6">
            <w:pPr>
              <w:jc w:val="right"/>
              <w:cnfStyle w:val="100000000000" w:firstRow="1" w:lastRow="0" w:firstColumn="0" w:lastColumn="0" w:oddVBand="0" w:evenVBand="0" w:oddHBand="0" w:evenHBand="0" w:firstRowFirstColumn="0" w:firstRowLastColumn="0" w:lastRowFirstColumn="0" w:lastRowLastColumn="0"/>
              <w:rPr>
                <w:del w:id="717" w:author="VOO" w:date="2012-09-17T18:43:00Z"/>
                <w:b w:val="0"/>
                <w:highlight w:val="cyan"/>
                <w:lang w:val="fr-BE"/>
              </w:rPr>
            </w:pPr>
            <w:del w:id="718" w:author="VOO" w:date="2012-09-17T18:43:00Z">
              <w:r>
                <w:rPr>
                  <w:b w:val="0"/>
                  <w:lang w:val="fr-BE"/>
                </w:rPr>
                <w:delText>Tarif en EUR hors TVA</w:delText>
              </w:r>
            </w:del>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719"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720" w:author="VOO" w:date="2012-09-17T18:43:00Z"/>
                <w:b w:val="0"/>
                <w:lang w:val="fr-BE"/>
              </w:rPr>
            </w:pPr>
            <w:del w:id="721" w:author="VOO" w:date="2012-09-17T18:43:00Z">
              <w:r>
                <w:rPr>
                  <w:b w:val="0"/>
                  <w:lang w:val="fr-BE"/>
                </w:rPr>
                <w:delText>Taux horaire par personne TECTEO pour de l’assistance fournie</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722" w:author="VOO" w:date="2012-09-17T18:43:00Z"/>
                <w:lang w:val="fr-BE"/>
              </w:rPr>
            </w:pPr>
          </w:p>
        </w:tc>
      </w:tr>
    </w:tbl>
    <w:p w:rsidR="00AC6F44" w:rsidRDefault="00AC6F44" w:rsidP="00AC6F44">
      <w:pPr>
        <w:pStyle w:val="Sansinterligne"/>
        <w:rPr>
          <w:del w:id="723" w:author="VOO" w:date="2012-09-17T18:43:00Z"/>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AC6F44" w:rsidTr="00926FF6">
        <w:trPr>
          <w:cnfStyle w:val="100000000000" w:firstRow="1" w:lastRow="0" w:firstColumn="0" w:lastColumn="0" w:oddVBand="0" w:evenVBand="0" w:oddHBand="0" w:evenHBand="0" w:firstRowFirstColumn="0" w:firstRowLastColumn="0" w:lastRowFirstColumn="0" w:lastRowLastColumn="0"/>
          <w:jc w:val="center"/>
          <w:del w:id="724" w:author="VOO" w:date="2012-09-17T18:43:00Z"/>
        </w:trPr>
        <w:tc>
          <w:tcPr>
            <w:cnfStyle w:val="001000000000" w:firstRow="0" w:lastRow="0" w:firstColumn="1" w:lastColumn="0" w:oddVBand="0" w:evenVBand="0" w:oddHBand="0" w:evenHBand="0" w:firstRowFirstColumn="0" w:firstRowLastColumn="0" w:lastRowFirstColumn="0" w:lastRowLastColumn="0"/>
            <w:tcW w:w="3969" w:type="dxa"/>
          </w:tcPr>
          <w:p w:rsidR="00AC6F44" w:rsidRDefault="00AC6F44" w:rsidP="00926FF6">
            <w:pPr>
              <w:rPr>
                <w:del w:id="725" w:author="VOO" w:date="2012-09-17T18:43:00Z"/>
                <w:b w:val="0"/>
                <w:highlight w:val="cyan"/>
                <w:lang w:val="fr-BE"/>
              </w:rPr>
            </w:pPr>
          </w:p>
        </w:tc>
        <w:tc>
          <w:tcPr>
            <w:tcW w:w="4252" w:type="dxa"/>
            <w:gridSpan w:val="2"/>
          </w:tcPr>
          <w:p w:rsidR="00AC6F44" w:rsidRDefault="00AC6F44" w:rsidP="00926FF6">
            <w:pPr>
              <w:jc w:val="right"/>
              <w:cnfStyle w:val="100000000000" w:firstRow="1" w:lastRow="0" w:firstColumn="0" w:lastColumn="0" w:oddVBand="0" w:evenVBand="0" w:oddHBand="0" w:evenHBand="0" w:firstRowFirstColumn="0" w:firstRowLastColumn="0" w:lastRowFirstColumn="0" w:lastRowLastColumn="0"/>
              <w:rPr>
                <w:del w:id="726" w:author="VOO" w:date="2012-09-17T18:43:00Z"/>
                <w:b w:val="0"/>
                <w:highlight w:val="cyan"/>
                <w:lang w:val="fr-BE"/>
              </w:rPr>
            </w:pPr>
            <w:del w:id="727" w:author="VOO" w:date="2012-09-17T18:43:00Z">
              <w:r>
                <w:rPr>
                  <w:b w:val="0"/>
                  <w:lang w:val="fr-BE"/>
                </w:rPr>
                <w:delText>Tarif en EUR hors TVA</w:delText>
              </w:r>
            </w:del>
          </w:p>
        </w:tc>
      </w:tr>
      <w:tr w:rsidR="00AC6F44" w:rsidTr="00926FF6">
        <w:trPr>
          <w:cnfStyle w:val="000000100000" w:firstRow="0" w:lastRow="0" w:firstColumn="0" w:lastColumn="0" w:oddVBand="0" w:evenVBand="0" w:oddHBand="1" w:evenHBand="0" w:firstRowFirstColumn="0" w:firstRowLastColumn="0" w:lastRowFirstColumn="0" w:lastRowLastColumn="0"/>
          <w:jc w:val="center"/>
          <w:del w:id="728"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729" w:author="VOO" w:date="2012-09-17T18:43:00Z"/>
                <w:b w:val="0"/>
                <w:lang w:val="fr-BE"/>
              </w:rPr>
            </w:pPr>
            <w:del w:id="730" w:author="VOO" w:date="2012-09-17T18:43:00Z">
              <w:r>
                <w:rPr>
                  <w:b w:val="0"/>
                  <w:lang w:val="fr-BE"/>
                </w:rPr>
                <w:delText>Upfront fee général</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731" w:author="VOO" w:date="2012-09-17T18:43:00Z"/>
                <w:lang w:val="fr-BE"/>
              </w:rPr>
            </w:pPr>
          </w:p>
        </w:tc>
      </w:tr>
      <w:tr w:rsidR="00AC6F44" w:rsidRPr="00C66547" w:rsidTr="00926FF6">
        <w:trPr>
          <w:jc w:val="center"/>
          <w:del w:id="732"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733" w:author="VOO" w:date="2012-09-17T18:43:00Z"/>
                <w:b w:val="0"/>
                <w:lang w:val="fr-BE"/>
              </w:rPr>
            </w:pPr>
            <w:del w:id="734" w:author="VOO" w:date="2012-09-17T18:43:00Z">
              <w:r>
                <w:rPr>
                  <w:b w:val="0"/>
                  <w:lang w:val="fr-BE"/>
                </w:rPr>
                <w:delText>Upfront fee Service de Revente de l’Offre Analogique</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735" w:author="VOO" w:date="2012-09-17T18:43:00Z"/>
                <w:lang w:val="fr-BE"/>
              </w:rPr>
            </w:pPr>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736"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737" w:author="VOO" w:date="2012-09-17T18:43:00Z"/>
                <w:b w:val="0"/>
                <w:lang w:val="fr-BE"/>
              </w:rPr>
            </w:pPr>
            <w:del w:id="738" w:author="VOO" w:date="2012-09-17T18:43:00Z">
              <w:r>
                <w:rPr>
                  <w:b w:val="0"/>
                  <w:lang w:val="fr-BE"/>
                </w:rPr>
                <w:delText>Upfront fee Service d’Accès à la Plateforme de Télévision Numérique</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739" w:author="VOO" w:date="2012-09-17T18:43:00Z"/>
                <w:lang w:val="fr-BE"/>
              </w:rPr>
            </w:pPr>
          </w:p>
        </w:tc>
      </w:tr>
      <w:tr w:rsidR="00AC6F44" w:rsidTr="00926FF6">
        <w:trPr>
          <w:jc w:val="center"/>
          <w:del w:id="740"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741" w:author="VOO" w:date="2012-09-17T18:43:00Z"/>
                <w:b w:val="0"/>
                <w:lang w:val="fr-BE"/>
              </w:rPr>
            </w:pPr>
            <w:del w:id="742" w:author="VOO" w:date="2012-09-17T18:43:00Z">
              <w:r>
                <w:rPr>
                  <w:b w:val="0"/>
                  <w:lang w:val="fr-BE"/>
                </w:rPr>
                <w:delText>Upfront fee Accès VOD</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743" w:author="VOO" w:date="2012-09-17T18:43:00Z"/>
                <w:lang w:val="fr-BE"/>
              </w:rPr>
            </w:pPr>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744"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745" w:author="VOO" w:date="2012-09-17T18:43:00Z"/>
                <w:b w:val="0"/>
                <w:lang w:val="fr-BE"/>
              </w:rPr>
            </w:pPr>
            <w:del w:id="746" w:author="VOO" w:date="2012-09-17T18:43:00Z">
              <w:r>
                <w:rPr>
                  <w:b w:val="0"/>
                  <w:lang w:val="fr-BE"/>
                </w:rPr>
                <w:delText>Upfront fee Service de Revente Accès Haut Débit</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747" w:author="VOO" w:date="2012-09-17T18:43:00Z"/>
                <w:lang w:val="fr-BE"/>
              </w:rPr>
            </w:pPr>
          </w:p>
        </w:tc>
      </w:tr>
    </w:tbl>
    <w:p w:rsidR="002B3377" w:rsidRDefault="002B3377" w:rsidP="00AC6F44">
      <w:pPr>
        <w:pStyle w:val="Sansinterligne"/>
        <w:rPr>
          <w:del w:id="748" w:author="VOO" w:date="2012-09-17T18:43:00Z"/>
          <w:lang w:val="fr-BE"/>
        </w:rPr>
      </w:pPr>
    </w:p>
    <w:p w:rsidR="00AC6F44" w:rsidRDefault="00AC6F44" w:rsidP="00AC6F44">
      <w:pPr>
        <w:pStyle w:val="Sansinterligne"/>
        <w:rPr>
          <w:del w:id="749" w:author="VOO" w:date="2012-09-17T18:43:00Z"/>
          <w:lang w:val="fr-BE"/>
        </w:rPr>
      </w:pPr>
      <w:del w:id="750" w:author="VOO" w:date="2012-09-17T18:43:00Z">
        <w:r>
          <w:rPr>
            <w:lang w:val="fr-BE"/>
          </w:rPr>
          <w:delText xml:space="preserve">L’Upfront fee général ainsi que l’Upfront fee du (des) Service(s) auquel(s) souscrit le Bénéficiaire est pris 100% en charge par le 1ier Bénéficiaire. Lorsqu’un autre Bénéficiaire souscrit au Service, les tarifs d’upfront fee sont partagés entre la totalité des Bénéficiaires. </w:delText>
        </w:r>
      </w:del>
    </w:p>
    <w:p w:rsidR="00AC6F44" w:rsidRDefault="00AC6F44" w:rsidP="00AC6F44">
      <w:pPr>
        <w:pStyle w:val="Sansinterligne"/>
        <w:rPr>
          <w:del w:id="751" w:author="VOO" w:date="2012-09-17T18:43:00Z"/>
          <w:lang w:val="fr-BE"/>
        </w:rPr>
      </w:pPr>
    </w:p>
    <w:p w:rsidR="00AC6F44" w:rsidRDefault="00AC6F44" w:rsidP="00AC6F44">
      <w:pPr>
        <w:pStyle w:val="Sansinterligne"/>
        <w:rPr>
          <w:del w:id="752" w:author="VOO" w:date="2012-09-17T18:43:00Z"/>
          <w:lang w:val="fr-BE"/>
        </w:rPr>
      </w:pPr>
    </w:p>
    <w:p w:rsidR="00AC6F44" w:rsidRDefault="00AC6F44" w:rsidP="00AC6F44">
      <w:pPr>
        <w:pStyle w:val="Sansinterligne"/>
        <w:rPr>
          <w:del w:id="753" w:author="VOO" w:date="2012-09-17T18:43:00Z"/>
          <w:b/>
          <w:lang w:val="fr-BE"/>
        </w:rPr>
      </w:pPr>
      <w:del w:id="754" w:author="VOO" w:date="2012-09-17T18:43:00Z">
        <w:r>
          <w:rPr>
            <w:b/>
            <w:lang w:val="fr-BE"/>
          </w:rPr>
          <w:delText>Wholesale fee</w:delText>
        </w:r>
      </w:del>
    </w:p>
    <w:p w:rsidR="00AC6F44" w:rsidRDefault="00AC6F44" w:rsidP="00AC6F44">
      <w:pPr>
        <w:pStyle w:val="Sansinterligne"/>
        <w:rPr>
          <w:del w:id="755" w:author="VOO" w:date="2012-09-17T18:43:00Z"/>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AC6F44" w:rsidTr="00926FF6">
        <w:trPr>
          <w:cnfStyle w:val="100000000000" w:firstRow="1" w:lastRow="0" w:firstColumn="0" w:lastColumn="0" w:oddVBand="0" w:evenVBand="0" w:oddHBand="0" w:evenHBand="0" w:firstRowFirstColumn="0" w:firstRowLastColumn="0" w:lastRowFirstColumn="0" w:lastRowLastColumn="0"/>
          <w:jc w:val="center"/>
          <w:del w:id="756" w:author="VOO" w:date="2012-09-17T18:43:00Z"/>
        </w:trPr>
        <w:tc>
          <w:tcPr>
            <w:cnfStyle w:val="001000000000" w:firstRow="0" w:lastRow="0" w:firstColumn="1" w:lastColumn="0" w:oddVBand="0" w:evenVBand="0" w:oddHBand="0" w:evenHBand="0" w:firstRowFirstColumn="0" w:firstRowLastColumn="0" w:lastRowFirstColumn="0" w:lastRowLastColumn="0"/>
            <w:tcW w:w="3969" w:type="dxa"/>
          </w:tcPr>
          <w:p w:rsidR="00AC6F44" w:rsidRDefault="00AC6F44" w:rsidP="00926FF6">
            <w:pPr>
              <w:rPr>
                <w:del w:id="757" w:author="VOO" w:date="2012-09-17T18:43:00Z"/>
                <w:b w:val="0"/>
                <w:highlight w:val="cyan"/>
                <w:lang w:val="fr-BE"/>
              </w:rPr>
            </w:pPr>
          </w:p>
        </w:tc>
        <w:tc>
          <w:tcPr>
            <w:tcW w:w="4252" w:type="dxa"/>
            <w:gridSpan w:val="2"/>
          </w:tcPr>
          <w:p w:rsidR="00AC6F44" w:rsidRDefault="00AC6F44" w:rsidP="00926FF6">
            <w:pPr>
              <w:jc w:val="right"/>
              <w:cnfStyle w:val="100000000000" w:firstRow="1" w:lastRow="0" w:firstColumn="0" w:lastColumn="0" w:oddVBand="0" w:evenVBand="0" w:oddHBand="0" w:evenHBand="0" w:firstRowFirstColumn="0" w:firstRowLastColumn="0" w:lastRowFirstColumn="0" w:lastRowLastColumn="0"/>
              <w:rPr>
                <w:del w:id="758" w:author="VOO" w:date="2012-09-17T18:43:00Z"/>
                <w:b w:val="0"/>
                <w:highlight w:val="cyan"/>
                <w:lang w:val="fr-BE"/>
              </w:rPr>
            </w:pPr>
            <w:del w:id="759" w:author="VOO" w:date="2012-09-17T18:43:00Z">
              <w:r>
                <w:rPr>
                  <w:b w:val="0"/>
                  <w:lang w:val="fr-BE"/>
                </w:rPr>
                <w:delText>Tarif en EUR hors TVA</w:delText>
              </w:r>
            </w:del>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760"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761" w:author="VOO" w:date="2012-09-17T18:43:00Z"/>
                <w:b w:val="0"/>
                <w:lang w:val="fr-BE"/>
              </w:rPr>
            </w:pPr>
            <w:del w:id="762" w:author="VOO" w:date="2012-09-17T18:43:00Z">
              <w:r>
                <w:rPr>
                  <w:b w:val="0"/>
                  <w:lang w:val="fr-BE"/>
                </w:rPr>
                <w:delText>Certification d’un technicien (service analogique)</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763" w:author="VOO" w:date="2012-09-17T18:43:00Z"/>
                <w:lang w:val="fr-BE"/>
              </w:rPr>
            </w:pPr>
          </w:p>
        </w:tc>
      </w:tr>
      <w:tr w:rsidR="00AC6F44" w:rsidRPr="00C66547" w:rsidTr="00926FF6">
        <w:trPr>
          <w:jc w:val="center"/>
          <w:del w:id="764"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765" w:author="VOO" w:date="2012-09-17T18:43:00Z"/>
                <w:b w:val="0"/>
                <w:lang w:val="fr-BE"/>
              </w:rPr>
            </w:pPr>
            <w:del w:id="766" w:author="VOO" w:date="2012-09-17T18:43:00Z">
              <w:r>
                <w:rPr>
                  <w:b w:val="0"/>
                  <w:lang w:val="fr-BE"/>
                </w:rPr>
                <w:delText>Certification d’un technicien (service analogique + numérique)</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767" w:author="VOO" w:date="2012-09-17T18:43:00Z"/>
                <w:lang w:val="fr-BE"/>
              </w:rPr>
            </w:pPr>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768"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769" w:author="VOO" w:date="2012-09-17T18:43:00Z"/>
                <w:b w:val="0"/>
                <w:lang w:val="fr-BE"/>
              </w:rPr>
            </w:pPr>
            <w:del w:id="770" w:author="VOO" w:date="2012-09-17T18:43:00Z">
              <w:r>
                <w:rPr>
                  <w:b w:val="0"/>
                  <w:lang w:val="fr-BE"/>
                </w:rPr>
                <w:delText>Certification d’un technicien (service analogique + numérique + accès haut débit)</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771" w:author="VOO" w:date="2012-09-17T18:43:00Z"/>
                <w:lang w:val="fr-BE"/>
              </w:rPr>
            </w:pPr>
          </w:p>
        </w:tc>
      </w:tr>
      <w:tr w:rsidR="00AC6F44" w:rsidRPr="00C66547" w:rsidTr="00926FF6">
        <w:trPr>
          <w:jc w:val="center"/>
          <w:del w:id="772"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773" w:author="VOO" w:date="2012-09-17T18:43:00Z"/>
                <w:b w:val="0"/>
                <w:lang w:val="fr-BE"/>
              </w:rPr>
            </w:pPr>
            <w:del w:id="774" w:author="VOO" w:date="2012-09-17T18:43:00Z">
              <w:r>
                <w:rPr>
                  <w:b w:val="0"/>
                  <w:lang w:val="fr-BE"/>
                </w:rPr>
                <w:delText>Certification et tests d’un Décodeur (par type de Décodeur)</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775" w:author="VOO" w:date="2012-09-17T18:43:00Z"/>
                <w:lang w:val="fr-BE"/>
              </w:rPr>
            </w:pPr>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776"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777" w:author="VOO" w:date="2012-09-17T18:43:00Z"/>
                <w:b w:val="0"/>
                <w:lang w:val="fr-BE"/>
              </w:rPr>
            </w:pPr>
            <w:del w:id="778" w:author="VOO" w:date="2012-09-17T18:43:00Z">
              <w:r>
                <w:rPr>
                  <w:b w:val="0"/>
                  <w:lang w:val="fr-BE"/>
                </w:rPr>
                <w:delText>Certification et tests d’un Modem (par type de Modem)</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779" w:author="VOO" w:date="2012-09-17T18:43:00Z"/>
                <w:lang w:val="fr-BE"/>
              </w:rPr>
            </w:pPr>
          </w:p>
        </w:tc>
      </w:tr>
      <w:tr w:rsidR="00AC6F44" w:rsidRPr="00C66547" w:rsidTr="00926FF6">
        <w:trPr>
          <w:jc w:val="center"/>
          <w:del w:id="780"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781" w:author="VOO" w:date="2012-09-17T18:43:00Z"/>
                <w:b w:val="0"/>
                <w:lang w:val="fr-BE"/>
              </w:rPr>
            </w:pPr>
            <w:del w:id="782" w:author="VOO" w:date="2012-09-17T18:43:00Z">
              <w:r>
                <w:rPr>
                  <w:b w:val="0"/>
                  <w:lang w:val="fr-BE"/>
                </w:rPr>
                <w:delText>Certification et tests des interfaces CAS</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783" w:author="VOO" w:date="2012-09-17T18:43:00Z"/>
                <w:lang w:val="fr-BE"/>
              </w:rPr>
            </w:pPr>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784"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785" w:author="VOO" w:date="2012-09-17T18:43:00Z"/>
                <w:b w:val="0"/>
                <w:lang w:val="fr-BE"/>
              </w:rPr>
            </w:pPr>
            <w:del w:id="786" w:author="VOO" w:date="2012-09-17T18:43:00Z">
              <w:r>
                <w:rPr>
                  <w:b w:val="0"/>
                  <w:lang w:val="fr-BE"/>
                </w:rPr>
                <w:delText>Certification et tests des interfaces VOD</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787" w:author="VOO" w:date="2012-09-17T18:43:00Z"/>
                <w:lang w:val="fr-BE"/>
              </w:rPr>
            </w:pPr>
          </w:p>
        </w:tc>
      </w:tr>
      <w:tr w:rsidR="00AC6F44" w:rsidRPr="00C66547" w:rsidTr="00926FF6">
        <w:trPr>
          <w:jc w:val="center"/>
          <w:del w:id="788"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789" w:author="VOO" w:date="2012-09-17T18:43:00Z"/>
                <w:b w:val="0"/>
                <w:lang w:val="fr-BE"/>
              </w:rPr>
            </w:pPr>
            <w:del w:id="790" w:author="VOO" w:date="2012-09-17T18:43:00Z">
              <w:r>
                <w:rPr>
                  <w:b w:val="0"/>
                  <w:lang w:val="fr-BE"/>
                </w:rPr>
                <w:delText>Certification et tests des interfaces Accès Haut Débit (par Point de Connexion)</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791" w:author="VOO" w:date="2012-09-17T18:43:00Z"/>
                <w:lang w:val="fr-BE"/>
              </w:rPr>
            </w:pPr>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792"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Pr="00D805F1" w:rsidRDefault="00AC6F44" w:rsidP="00926FF6">
            <w:pPr>
              <w:rPr>
                <w:del w:id="793" w:author="VOO" w:date="2012-09-17T18:43:00Z"/>
                <w:b w:val="0"/>
                <w:lang w:val="fr-BE"/>
              </w:rPr>
            </w:pPr>
            <w:del w:id="794" w:author="VOO" w:date="2012-09-17T18:43:00Z">
              <w:r w:rsidRPr="00D805F1">
                <w:rPr>
                  <w:b w:val="0"/>
                  <w:lang w:val="fr-BE"/>
                </w:rPr>
                <w:delText>Fee annuel des coûts wholesale récurrents</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795" w:author="VOO" w:date="2012-09-17T18:43:00Z"/>
                <w:lang w:val="fr-BE"/>
              </w:rPr>
            </w:pPr>
          </w:p>
        </w:tc>
      </w:tr>
    </w:tbl>
    <w:p w:rsidR="00AC6F44" w:rsidRDefault="00AC6F44" w:rsidP="00AC6F44">
      <w:pPr>
        <w:pStyle w:val="Sansinterligne"/>
        <w:rPr>
          <w:del w:id="796" w:author="VOO" w:date="2012-09-17T18:43:00Z"/>
          <w:lang w:val="fr-BE"/>
        </w:rPr>
      </w:pPr>
    </w:p>
    <w:p w:rsidR="00AC6F44" w:rsidRDefault="00AC6F44" w:rsidP="00AC6F44">
      <w:pPr>
        <w:pStyle w:val="Sansinterligne"/>
        <w:rPr>
          <w:del w:id="797" w:author="VOO" w:date="2012-09-17T18:43:00Z"/>
          <w:lang w:val="fr-BE"/>
        </w:rPr>
      </w:pPr>
    </w:p>
    <w:p w:rsidR="00AC6F44" w:rsidRDefault="00AC6F44" w:rsidP="00AC6F44">
      <w:pPr>
        <w:pStyle w:val="Sansinterligne"/>
        <w:rPr>
          <w:del w:id="798" w:author="VOO" w:date="2012-09-17T18:43:00Z"/>
          <w:b/>
          <w:lang w:val="fr-BE"/>
        </w:rPr>
      </w:pPr>
      <w:del w:id="799" w:author="VOO" w:date="2012-09-17T18:43:00Z">
        <w:r>
          <w:rPr>
            <w:b/>
            <w:lang w:val="fr-BE"/>
          </w:rPr>
          <w:delText>Service fee</w:delText>
        </w:r>
      </w:del>
    </w:p>
    <w:p w:rsidR="00AC6F44" w:rsidRDefault="00AC6F44" w:rsidP="00AC6F44">
      <w:pPr>
        <w:pStyle w:val="Sansinterligne"/>
        <w:rPr>
          <w:del w:id="800" w:author="VOO" w:date="2012-09-17T18:43:00Z"/>
          <w:lang w:val="fr-BE"/>
        </w:rPr>
      </w:pPr>
    </w:p>
    <w:p w:rsidR="00AC6F44" w:rsidRDefault="00AC6F44" w:rsidP="00AC6F44">
      <w:pPr>
        <w:pStyle w:val="Sansinterligne"/>
        <w:rPr>
          <w:del w:id="801" w:author="VOO" w:date="2012-09-17T18:43:00Z"/>
          <w:i/>
          <w:lang w:val="fr-BE"/>
        </w:rPr>
      </w:pPr>
      <w:del w:id="802" w:author="VOO" w:date="2012-09-17T18:43:00Z">
        <w:r>
          <w:rPr>
            <w:i/>
            <w:lang w:val="fr-BE"/>
          </w:rPr>
          <w:delText xml:space="preserve">Service de Revente de l’Offre Analogique </w:delText>
        </w:r>
      </w:del>
    </w:p>
    <w:p w:rsidR="00AC6F44" w:rsidRDefault="00AC6F44" w:rsidP="00AC6F44">
      <w:pPr>
        <w:pStyle w:val="Sansinterligne"/>
        <w:rPr>
          <w:del w:id="803" w:author="VOO" w:date="2012-09-17T18:43:00Z"/>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AC6F44" w:rsidTr="00926FF6">
        <w:trPr>
          <w:cnfStyle w:val="100000000000" w:firstRow="1" w:lastRow="0" w:firstColumn="0" w:lastColumn="0" w:oddVBand="0" w:evenVBand="0" w:oddHBand="0" w:evenHBand="0" w:firstRowFirstColumn="0" w:firstRowLastColumn="0" w:lastRowFirstColumn="0" w:lastRowLastColumn="0"/>
          <w:jc w:val="center"/>
          <w:del w:id="804" w:author="VOO" w:date="2012-09-17T18:43:00Z"/>
        </w:trPr>
        <w:tc>
          <w:tcPr>
            <w:cnfStyle w:val="001000000000" w:firstRow="0" w:lastRow="0" w:firstColumn="1" w:lastColumn="0" w:oddVBand="0" w:evenVBand="0" w:oddHBand="0" w:evenHBand="0" w:firstRowFirstColumn="0" w:firstRowLastColumn="0" w:lastRowFirstColumn="0" w:lastRowLastColumn="0"/>
            <w:tcW w:w="3969" w:type="dxa"/>
          </w:tcPr>
          <w:p w:rsidR="00AC6F44" w:rsidRDefault="00AC6F44" w:rsidP="00926FF6">
            <w:pPr>
              <w:rPr>
                <w:del w:id="805" w:author="VOO" w:date="2012-09-17T18:43:00Z"/>
                <w:b w:val="0"/>
                <w:highlight w:val="cyan"/>
                <w:lang w:val="fr-BE"/>
              </w:rPr>
            </w:pPr>
          </w:p>
        </w:tc>
        <w:tc>
          <w:tcPr>
            <w:tcW w:w="4252" w:type="dxa"/>
            <w:gridSpan w:val="2"/>
          </w:tcPr>
          <w:p w:rsidR="00AC6F44" w:rsidRDefault="00AC6F44" w:rsidP="00926FF6">
            <w:pPr>
              <w:jc w:val="right"/>
              <w:cnfStyle w:val="100000000000" w:firstRow="1" w:lastRow="0" w:firstColumn="0" w:lastColumn="0" w:oddVBand="0" w:evenVBand="0" w:oddHBand="0" w:evenHBand="0" w:firstRowFirstColumn="0" w:firstRowLastColumn="0" w:lastRowFirstColumn="0" w:lastRowLastColumn="0"/>
              <w:rPr>
                <w:del w:id="806" w:author="VOO" w:date="2012-09-17T18:43:00Z"/>
                <w:b w:val="0"/>
                <w:highlight w:val="cyan"/>
                <w:lang w:val="fr-BE"/>
              </w:rPr>
            </w:pPr>
            <w:del w:id="807" w:author="VOO" w:date="2012-09-17T18:43:00Z">
              <w:r>
                <w:rPr>
                  <w:b w:val="0"/>
                  <w:lang w:val="fr-BE"/>
                </w:rPr>
                <w:delText>Tarif en EUR hors TVA</w:delText>
              </w:r>
            </w:del>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808"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809" w:author="VOO" w:date="2012-09-17T18:43:00Z"/>
                <w:b w:val="0"/>
                <w:lang w:val="fr-BE"/>
              </w:rPr>
            </w:pPr>
            <w:del w:id="810" w:author="VOO" w:date="2012-09-17T18:43:00Z">
              <w:r>
                <w:rPr>
                  <w:b w:val="0"/>
                  <w:lang w:val="fr-BE"/>
                </w:rPr>
                <w:delText>Service fee pour le Service de Revente de l’Offre Analogique.</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811" w:author="VOO" w:date="2012-09-17T18:43:00Z"/>
                <w:lang w:val="fr-BE"/>
              </w:rPr>
            </w:pPr>
          </w:p>
        </w:tc>
      </w:tr>
    </w:tbl>
    <w:p w:rsidR="00AC6F44" w:rsidRDefault="00AC6F44" w:rsidP="00AC6F44">
      <w:pPr>
        <w:pStyle w:val="Sansinterligne"/>
        <w:rPr>
          <w:del w:id="812" w:author="VOO" w:date="2012-09-17T18:43:00Z"/>
          <w:lang w:val="fr-BE"/>
        </w:rPr>
      </w:pPr>
    </w:p>
    <w:p w:rsidR="00AC6F44" w:rsidRDefault="00AC6F44" w:rsidP="00AC6F44">
      <w:pPr>
        <w:pStyle w:val="Sansinterligne"/>
        <w:rPr>
          <w:del w:id="813" w:author="VOO" w:date="2012-09-17T18:43:00Z"/>
          <w:i/>
          <w:lang w:val="fr-BE"/>
        </w:rPr>
      </w:pPr>
      <w:del w:id="814" w:author="VOO" w:date="2012-09-17T18:43:00Z">
        <w:r>
          <w:rPr>
            <w:i/>
            <w:lang w:val="fr-BE"/>
          </w:rPr>
          <w:delText>Service d’Accès à la Plateforme de Télévision Numérique</w:delText>
        </w:r>
      </w:del>
    </w:p>
    <w:p w:rsidR="00AC6F44" w:rsidRDefault="00AC6F44" w:rsidP="00AC6F44">
      <w:pPr>
        <w:pStyle w:val="Sansinterligne"/>
        <w:rPr>
          <w:del w:id="815" w:author="VOO" w:date="2012-09-17T18:43:00Z"/>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AC6F44" w:rsidTr="00926FF6">
        <w:trPr>
          <w:cnfStyle w:val="100000000000" w:firstRow="1" w:lastRow="0" w:firstColumn="0" w:lastColumn="0" w:oddVBand="0" w:evenVBand="0" w:oddHBand="0" w:evenHBand="0" w:firstRowFirstColumn="0" w:firstRowLastColumn="0" w:lastRowFirstColumn="0" w:lastRowLastColumn="0"/>
          <w:jc w:val="center"/>
          <w:del w:id="816" w:author="VOO" w:date="2012-09-17T18:43:00Z"/>
        </w:trPr>
        <w:tc>
          <w:tcPr>
            <w:cnfStyle w:val="001000000000" w:firstRow="0" w:lastRow="0" w:firstColumn="1" w:lastColumn="0" w:oddVBand="0" w:evenVBand="0" w:oddHBand="0" w:evenHBand="0" w:firstRowFirstColumn="0" w:firstRowLastColumn="0" w:lastRowFirstColumn="0" w:lastRowLastColumn="0"/>
            <w:tcW w:w="3969" w:type="dxa"/>
          </w:tcPr>
          <w:p w:rsidR="00AC6F44" w:rsidRDefault="00AC6F44" w:rsidP="00926FF6">
            <w:pPr>
              <w:rPr>
                <w:del w:id="817" w:author="VOO" w:date="2012-09-17T18:43:00Z"/>
                <w:b w:val="0"/>
                <w:highlight w:val="cyan"/>
                <w:lang w:val="fr-BE"/>
              </w:rPr>
            </w:pPr>
          </w:p>
        </w:tc>
        <w:tc>
          <w:tcPr>
            <w:tcW w:w="4252" w:type="dxa"/>
            <w:gridSpan w:val="2"/>
          </w:tcPr>
          <w:p w:rsidR="00AC6F44" w:rsidRDefault="00AC6F44" w:rsidP="00926FF6">
            <w:pPr>
              <w:jc w:val="right"/>
              <w:cnfStyle w:val="100000000000" w:firstRow="1" w:lastRow="0" w:firstColumn="0" w:lastColumn="0" w:oddVBand="0" w:evenVBand="0" w:oddHBand="0" w:evenHBand="0" w:firstRowFirstColumn="0" w:firstRowLastColumn="0" w:lastRowFirstColumn="0" w:lastRowLastColumn="0"/>
              <w:rPr>
                <w:del w:id="818" w:author="VOO" w:date="2012-09-17T18:43:00Z"/>
                <w:b w:val="0"/>
                <w:highlight w:val="cyan"/>
                <w:lang w:val="fr-BE"/>
              </w:rPr>
            </w:pPr>
            <w:del w:id="819" w:author="VOO" w:date="2012-09-17T18:43:00Z">
              <w:r>
                <w:rPr>
                  <w:b w:val="0"/>
                  <w:lang w:val="fr-BE"/>
                </w:rPr>
                <w:delText>Tarif en EUR hors TVA</w:delText>
              </w:r>
            </w:del>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820"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821" w:author="VOO" w:date="2012-09-17T18:43:00Z"/>
                <w:b w:val="0"/>
                <w:lang w:val="fr-BE"/>
              </w:rPr>
            </w:pPr>
            <w:del w:id="822" w:author="VOO" w:date="2012-09-17T18:43:00Z">
              <w:r>
                <w:rPr>
                  <w:b w:val="0"/>
                  <w:lang w:val="fr-BE"/>
                </w:rPr>
                <w:delText>Service fee pour le Service d’Accès à la Plateforme de Télévision Numérique</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823" w:author="VOO" w:date="2012-09-17T18:43:00Z"/>
                <w:lang w:val="fr-BE"/>
              </w:rPr>
            </w:pPr>
          </w:p>
        </w:tc>
      </w:tr>
      <w:tr w:rsidR="00AC6F44" w:rsidRPr="00C66547" w:rsidTr="00926FF6">
        <w:trPr>
          <w:jc w:val="center"/>
          <w:del w:id="824"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Pr="00E81D1C" w:rsidRDefault="00AC6F44" w:rsidP="00926FF6">
            <w:pPr>
              <w:rPr>
                <w:del w:id="825" w:author="VOO" w:date="2012-09-17T18:43:00Z"/>
                <w:color w:val="000000" w:themeColor="text1"/>
                <w:sz w:val="20"/>
                <w:szCs w:val="20"/>
                <w:lang w:val="fr-BE"/>
              </w:rPr>
            </w:pPr>
            <w:del w:id="826" w:author="VOO" w:date="2012-09-17T18:43:00Z">
              <w:r w:rsidRPr="00E81D1C">
                <w:rPr>
                  <w:b w:val="0"/>
                  <w:color w:val="000000" w:themeColor="text1"/>
                  <w:lang w:val="fr-BE"/>
                </w:rPr>
                <w:delText>Service fee pour l’Accès VOD</w:delText>
              </w:r>
            </w:del>
          </w:p>
        </w:tc>
        <w:tc>
          <w:tcPr>
            <w:tcW w:w="2267" w:type="dxa"/>
            <w:tcBorders>
              <w:left w:val="single" w:sz="8" w:space="0" w:color="4F81BD" w:themeColor="accent1"/>
            </w:tcBorders>
          </w:tcPr>
          <w:p w:rsidR="00AC6F44" w:rsidRPr="00E81D1C" w:rsidRDefault="00AC6F44" w:rsidP="00926FF6">
            <w:pPr>
              <w:cnfStyle w:val="000000000000" w:firstRow="0" w:lastRow="0" w:firstColumn="0" w:lastColumn="0" w:oddVBand="0" w:evenVBand="0" w:oddHBand="0" w:evenHBand="0" w:firstRowFirstColumn="0" w:firstRowLastColumn="0" w:lastRowFirstColumn="0" w:lastRowLastColumn="0"/>
              <w:rPr>
                <w:del w:id="827" w:author="VOO" w:date="2012-09-17T18:43:00Z"/>
                <w:color w:val="000000" w:themeColor="text1"/>
                <w:lang w:val="fr-BE"/>
              </w:rPr>
            </w:pPr>
          </w:p>
        </w:tc>
      </w:tr>
    </w:tbl>
    <w:p w:rsidR="00AC6F44" w:rsidRPr="00E81D1C" w:rsidRDefault="00AC6F44" w:rsidP="00AC6F44">
      <w:pPr>
        <w:pStyle w:val="Sansinterligne"/>
        <w:rPr>
          <w:del w:id="828" w:author="VOO" w:date="2012-09-17T18:43:00Z"/>
          <w:color w:val="000000" w:themeColor="text1"/>
          <w:lang w:val="fr-BE"/>
        </w:rPr>
      </w:pPr>
    </w:p>
    <w:p w:rsidR="00AC6F44" w:rsidRPr="00E81D1C" w:rsidRDefault="00AC6F44" w:rsidP="00AC6F44">
      <w:pPr>
        <w:pStyle w:val="Sansinterligne"/>
        <w:rPr>
          <w:del w:id="829" w:author="VOO" w:date="2012-09-17T18:43:00Z"/>
          <w:i/>
          <w:color w:val="000000" w:themeColor="text1"/>
          <w:lang w:val="fr-BE"/>
        </w:rPr>
      </w:pPr>
      <w:del w:id="830" w:author="VOO" w:date="2012-09-17T18:43:00Z">
        <w:r w:rsidRPr="00E81D1C">
          <w:rPr>
            <w:i/>
            <w:color w:val="000000" w:themeColor="text1"/>
            <w:lang w:val="fr-BE"/>
          </w:rPr>
          <w:delText>Service de Revente Accès Haut Débit</w:delText>
        </w:r>
      </w:del>
    </w:p>
    <w:p w:rsidR="00AC6F44" w:rsidRPr="00E81D1C" w:rsidRDefault="00AC6F44" w:rsidP="00AC6F44">
      <w:pPr>
        <w:pStyle w:val="Sansinterligne"/>
        <w:rPr>
          <w:del w:id="831" w:author="VOO" w:date="2012-09-17T18:43:00Z"/>
          <w:color w:val="000000" w:themeColor="text1"/>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AC6F44" w:rsidRPr="00E81D1C" w:rsidTr="00926FF6">
        <w:trPr>
          <w:cnfStyle w:val="100000000000" w:firstRow="1" w:lastRow="0" w:firstColumn="0" w:lastColumn="0" w:oddVBand="0" w:evenVBand="0" w:oddHBand="0" w:evenHBand="0" w:firstRowFirstColumn="0" w:firstRowLastColumn="0" w:lastRowFirstColumn="0" w:lastRowLastColumn="0"/>
          <w:jc w:val="center"/>
          <w:del w:id="832" w:author="VOO" w:date="2012-09-17T18:43:00Z"/>
        </w:trPr>
        <w:tc>
          <w:tcPr>
            <w:cnfStyle w:val="001000000000" w:firstRow="0" w:lastRow="0" w:firstColumn="1" w:lastColumn="0" w:oddVBand="0" w:evenVBand="0" w:oddHBand="0" w:evenHBand="0" w:firstRowFirstColumn="0" w:firstRowLastColumn="0" w:lastRowFirstColumn="0" w:lastRowLastColumn="0"/>
            <w:tcW w:w="3969" w:type="dxa"/>
          </w:tcPr>
          <w:p w:rsidR="00AC6F44" w:rsidRPr="00E81D1C" w:rsidRDefault="00AC6F44" w:rsidP="00926FF6">
            <w:pPr>
              <w:rPr>
                <w:del w:id="833" w:author="VOO" w:date="2012-09-17T18:43:00Z"/>
                <w:b w:val="0"/>
                <w:color w:val="000000" w:themeColor="text1"/>
                <w:highlight w:val="cyan"/>
                <w:lang w:val="fr-BE"/>
              </w:rPr>
            </w:pPr>
          </w:p>
        </w:tc>
        <w:tc>
          <w:tcPr>
            <w:tcW w:w="4252" w:type="dxa"/>
            <w:gridSpan w:val="2"/>
          </w:tcPr>
          <w:p w:rsidR="00AC6F44" w:rsidRPr="00E81D1C" w:rsidRDefault="00AC6F44" w:rsidP="00926FF6">
            <w:pPr>
              <w:jc w:val="right"/>
              <w:cnfStyle w:val="100000000000" w:firstRow="1" w:lastRow="0" w:firstColumn="0" w:lastColumn="0" w:oddVBand="0" w:evenVBand="0" w:oddHBand="0" w:evenHBand="0" w:firstRowFirstColumn="0" w:firstRowLastColumn="0" w:lastRowFirstColumn="0" w:lastRowLastColumn="0"/>
              <w:rPr>
                <w:del w:id="834" w:author="VOO" w:date="2012-09-17T18:43:00Z"/>
                <w:b w:val="0"/>
                <w:color w:val="000000" w:themeColor="text1"/>
                <w:highlight w:val="cyan"/>
                <w:lang w:val="fr-BE"/>
              </w:rPr>
            </w:pPr>
            <w:del w:id="835" w:author="VOO" w:date="2012-09-17T18:43:00Z">
              <w:r w:rsidRPr="00E81D1C">
                <w:rPr>
                  <w:b w:val="0"/>
                  <w:color w:val="000000" w:themeColor="text1"/>
                  <w:lang w:val="fr-BE"/>
                </w:rPr>
                <w:delText>Tarif en EUR hors TVA</w:delText>
              </w:r>
            </w:del>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836"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Pr="00E81D1C" w:rsidRDefault="00AC6F44" w:rsidP="00926FF6">
            <w:pPr>
              <w:rPr>
                <w:del w:id="837" w:author="VOO" w:date="2012-09-17T18:43:00Z"/>
                <w:b w:val="0"/>
                <w:color w:val="000000" w:themeColor="text1"/>
                <w:lang w:val="fr-BE"/>
              </w:rPr>
            </w:pPr>
            <w:del w:id="838" w:author="VOO" w:date="2012-09-17T18:43:00Z">
              <w:r w:rsidRPr="00E81D1C">
                <w:rPr>
                  <w:b w:val="0"/>
                  <w:color w:val="000000" w:themeColor="text1"/>
                  <w:lang w:val="fr-BE"/>
                </w:rPr>
                <w:delText>Service fee pour le Service de Revente Accès Haut Débit par point de connexion</w:delText>
              </w:r>
            </w:del>
          </w:p>
        </w:tc>
        <w:tc>
          <w:tcPr>
            <w:tcW w:w="2267" w:type="dxa"/>
            <w:tcBorders>
              <w:left w:val="single" w:sz="8" w:space="0" w:color="4F81BD" w:themeColor="accent1"/>
            </w:tcBorders>
          </w:tcPr>
          <w:p w:rsidR="00AC6F44" w:rsidRPr="00E81D1C" w:rsidRDefault="00AC6F44" w:rsidP="00926FF6">
            <w:pPr>
              <w:cnfStyle w:val="000000100000" w:firstRow="0" w:lastRow="0" w:firstColumn="0" w:lastColumn="0" w:oddVBand="0" w:evenVBand="0" w:oddHBand="1" w:evenHBand="0" w:firstRowFirstColumn="0" w:firstRowLastColumn="0" w:lastRowFirstColumn="0" w:lastRowLastColumn="0"/>
              <w:rPr>
                <w:del w:id="839" w:author="VOO" w:date="2012-09-17T18:43:00Z"/>
                <w:color w:val="000000" w:themeColor="text1"/>
                <w:lang w:val="fr-BE"/>
              </w:rPr>
            </w:pPr>
          </w:p>
        </w:tc>
      </w:tr>
      <w:tr w:rsidR="00AC6F44" w:rsidRPr="00C66547" w:rsidTr="00926FF6">
        <w:trPr>
          <w:jc w:val="center"/>
          <w:del w:id="840"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841" w:author="VOO" w:date="2012-09-17T18:43:00Z"/>
                <w:b w:val="0"/>
                <w:lang w:val="fr-BE"/>
              </w:rPr>
            </w:pPr>
            <w:del w:id="842" w:author="VOO" w:date="2012-09-17T18:43:00Z">
              <w:r>
                <w:rPr>
                  <w:b w:val="0"/>
                  <w:lang w:val="fr-BE"/>
                </w:rPr>
                <w:delText>Service fee pour le Service de Revente Accès Haut Débit par type de Profil</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843" w:author="VOO" w:date="2012-09-17T18:43:00Z"/>
                <w:lang w:val="fr-BE"/>
              </w:rPr>
            </w:pPr>
          </w:p>
        </w:tc>
      </w:tr>
      <w:tr w:rsidR="00AC6F44" w:rsidTr="00926FF6">
        <w:trPr>
          <w:cnfStyle w:val="000000100000" w:firstRow="0" w:lastRow="0" w:firstColumn="0" w:lastColumn="0" w:oddVBand="0" w:evenVBand="0" w:oddHBand="1" w:evenHBand="0" w:firstRowFirstColumn="0" w:firstRowLastColumn="0" w:lastRowFirstColumn="0" w:lastRowLastColumn="0"/>
          <w:jc w:val="center"/>
          <w:del w:id="844"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jc w:val="right"/>
              <w:rPr>
                <w:del w:id="845" w:author="VOO" w:date="2012-09-17T18:43:00Z"/>
                <w:b w:val="0"/>
              </w:rPr>
            </w:pPr>
            <w:del w:id="846" w:author="VOO" w:date="2012-09-17T18:43:00Z">
              <w:r>
                <w:rPr>
                  <w:b w:val="0"/>
                </w:rPr>
                <w:delText>Profil catégorie 1</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847" w:author="VOO" w:date="2012-09-17T18:43:00Z"/>
              </w:rPr>
            </w:pPr>
          </w:p>
        </w:tc>
      </w:tr>
      <w:tr w:rsidR="00AC6F44" w:rsidTr="00926FF6">
        <w:trPr>
          <w:jc w:val="center"/>
          <w:del w:id="848"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jc w:val="right"/>
              <w:rPr>
                <w:del w:id="849" w:author="VOO" w:date="2012-09-17T18:43:00Z"/>
                <w:b w:val="0"/>
              </w:rPr>
            </w:pPr>
            <w:del w:id="850" w:author="VOO" w:date="2012-09-17T18:43:00Z">
              <w:r>
                <w:rPr>
                  <w:b w:val="0"/>
                </w:rPr>
                <w:delText>Profil catégorie 2</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851" w:author="VOO" w:date="2012-09-17T18:43:00Z"/>
              </w:rPr>
            </w:pPr>
          </w:p>
        </w:tc>
      </w:tr>
      <w:tr w:rsidR="00AC6F44" w:rsidTr="00926FF6">
        <w:trPr>
          <w:cnfStyle w:val="000000100000" w:firstRow="0" w:lastRow="0" w:firstColumn="0" w:lastColumn="0" w:oddVBand="0" w:evenVBand="0" w:oddHBand="1" w:evenHBand="0" w:firstRowFirstColumn="0" w:firstRowLastColumn="0" w:lastRowFirstColumn="0" w:lastRowLastColumn="0"/>
          <w:jc w:val="center"/>
          <w:del w:id="852"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jc w:val="right"/>
              <w:rPr>
                <w:del w:id="853" w:author="VOO" w:date="2012-09-17T18:43:00Z"/>
                <w:b w:val="0"/>
              </w:rPr>
            </w:pPr>
            <w:del w:id="854" w:author="VOO" w:date="2012-09-17T18:43:00Z">
              <w:r>
                <w:rPr>
                  <w:b w:val="0"/>
                </w:rPr>
                <w:delText>Profil catégorie 3</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855" w:author="VOO" w:date="2012-09-17T18:43:00Z"/>
              </w:rPr>
            </w:pPr>
          </w:p>
        </w:tc>
      </w:tr>
      <w:tr w:rsidR="00AC6F44" w:rsidRPr="00C66547" w:rsidTr="00926FF6">
        <w:trPr>
          <w:jc w:val="center"/>
          <w:del w:id="856"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857" w:author="VOO" w:date="2012-09-17T18:43:00Z"/>
                <w:b w:val="0"/>
                <w:lang w:val="fr-BE"/>
              </w:rPr>
            </w:pPr>
            <w:del w:id="858" w:author="VOO" w:date="2012-09-17T18:43:00Z">
              <w:r>
                <w:rPr>
                  <w:b w:val="0"/>
                  <w:lang w:val="fr-BE"/>
                </w:rPr>
                <w:delText>Service fee pour la voie de retour IP </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859" w:author="VOO" w:date="2012-09-17T18:43:00Z"/>
                <w:lang w:val="fr-BE"/>
              </w:rPr>
            </w:pPr>
          </w:p>
        </w:tc>
      </w:tr>
    </w:tbl>
    <w:p w:rsidR="00AC6F44" w:rsidRDefault="00AC6F44" w:rsidP="00AC6F44">
      <w:pPr>
        <w:pStyle w:val="Sansinterligne"/>
        <w:rPr>
          <w:del w:id="860" w:author="VOO" w:date="2012-09-17T18:43:00Z"/>
          <w:lang w:val="fr-BE"/>
        </w:rPr>
      </w:pPr>
    </w:p>
    <w:p w:rsidR="00AC6F44" w:rsidRDefault="00AC6F44" w:rsidP="00AC6F44">
      <w:pPr>
        <w:pStyle w:val="Sansinterligne"/>
        <w:rPr>
          <w:del w:id="861" w:author="VOO" w:date="2012-09-17T18:43:00Z"/>
          <w:lang w:val="fr-BE"/>
        </w:rPr>
      </w:pPr>
    </w:p>
    <w:p w:rsidR="00AC6F44" w:rsidRDefault="00AC6F44" w:rsidP="00AC6F44">
      <w:pPr>
        <w:pStyle w:val="Sansinterligne"/>
        <w:rPr>
          <w:del w:id="862" w:author="VOO" w:date="2012-09-17T18:43:00Z"/>
          <w:b/>
          <w:lang w:val="fr-BE"/>
        </w:rPr>
      </w:pPr>
      <w:del w:id="863" w:author="VOO" w:date="2012-09-17T18:43:00Z">
        <w:r>
          <w:rPr>
            <w:b/>
            <w:lang w:val="fr-BE"/>
          </w:rPr>
          <w:delText>Other fees</w:delText>
        </w:r>
      </w:del>
    </w:p>
    <w:p w:rsidR="00AC6F44" w:rsidRDefault="00AC6F44" w:rsidP="00AC6F44">
      <w:pPr>
        <w:pStyle w:val="Sansinterligne"/>
        <w:rPr>
          <w:del w:id="864" w:author="VOO" w:date="2012-09-17T18:43:00Z"/>
          <w:lang w:val="fr-BE"/>
        </w:rPr>
      </w:pPr>
    </w:p>
    <w:p w:rsidR="00AC6F44" w:rsidRDefault="00AC6F44" w:rsidP="00AC6F44">
      <w:pPr>
        <w:pStyle w:val="Sansinterligne"/>
        <w:rPr>
          <w:del w:id="865" w:author="VOO" w:date="2012-09-17T18:43:00Z"/>
          <w:i/>
          <w:lang w:val="fr-BE"/>
        </w:rPr>
      </w:pPr>
      <w:del w:id="866" w:author="VOO" w:date="2012-09-17T18:43:00Z">
        <w:r>
          <w:rPr>
            <w:i/>
            <w:lang w:val="fr-BE"/>
          </w:rPr>
          <w:delText>Général</w:delText>
        </w:r>
      </w:del>
    </w:p>
    <w:p w:rsidR="00AC6F44" w:rsidRDefault="00AC6F44" w:rsidP="00AC6F44">
      <w:pPr>
        <w:pStyle w:val="Sansinterligne"/>
        <w:rPr>
          <w:del w:id="867" w:author="VOO" w:date="2012-09-17T18:43:00Z"/>
          <w:lang w:val="fr-BE"/>
        </w:rPr>
      </w:pPr>
    </w:p>
    <w:p w:rsidR="00AC6F44" w:rsidRDefault="00AC6F44" w:rsidP="00AC6F44">
      <w:pPr>
        <w:pStyle w:val="Sansinterligne"/>
        <w:rPr>
          <w:del w:id="868" w:author="VOO" w:date="2012-09-17T18:43:00Z"/>
          <w:i/>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AC6F44" w:rsidTr="00926FF6">
        <w:trPr>
          <w:cnfStyle w:val="100000000000" w:firstRow="1" w:lastRow="0" w:firstColumn="0" w:lastColumn="0" w:oddVBand="0" w:evenVBand="0" w:oddHBand="0" w:evenHBand="0" w:firstRowFirstColumn="0" w:firstRowLastColumn="0" w:lastRowFirstColumn="0" w:lastRowLastColumn="0"/>
          <w:jc w:val="center"/>
          <w:del w:id="869" w:author="VOO" w:date="2012-09-17T18:43:00Z"/>
        </w:trPr>
        <w:tc>
          <w:tcPr>
            <w:cnfStyle w:val="001000000000" w:firstRow="0" w:lastRow="0" w:firstColumn="1" w:lastColumn="0" w:oddVBand="0" w:evenVBand="0" w:oddHBand="0" w:evenHBand="0" w:firstRowFirstColumn="0" w:firstRowLastColumn="0" w:lastRowFirstColumn="0" w:lastRowLastColumn="0"/>
            <w:tcW w:w="3969" w:type="dxa"/>
          </w:tcPr>
          <w:p w:rsidR="00AC6F44" w:rsidRDefault="00AC6F44" w:rsidP="00926FF6">
            <w:pPr>
              <w:rPr>
                <w:del w:id="870" w:author="VOO" w:date="2012-09-17T18:43:00Z"/>
                <w:b w:val="0"/>
                <w:highlight w:val="cyan"/>
                <w:lang w:val="fr-BE"/>
              </w:rPr>
            </w:pPr>
          </w:p>
        </w:tc>
        <w:tc>
          <w:tcPr>
            <w:tcW w:w="4252" w:type="dxa"/>
            <w:gridSpan w:val="2"/>
          </w:tcPr>
          <w:p w:rsidR="00AC6F44" w:rsidRDefault="00AC6F44" w:rsidP="00926FF6">
            <w:pPr>
              <w:jc w:val="right"/>
              <w:cnfStyle w:val="100000000000" w:firstRow="1" w:lastRow="0" w:firstColumn="0" w:lastColumn="0" w:oddVBand="0" w:evenVBand="0" w:oddHBand="0" w:evenHBand="0" w:firstRowFirstColumn="0" w:firstRowLastColumn="0" w:lastRowFirstColumn="0" w:lastRowLastColumn="0"/>
              <w:rPr>
                <w:del w:id="871" w:author="VOO" w:date="2012-09-17T18:43:00Z"/>
                <w:b w:val="0"/>
                <w:highlight w:val="cyan"/>
                <w:lang w:val="fr-BE"/>
              </w:rPr>
            </w:pPr>
            <w:del w:id="872" w:author="VOO" w:date="2012-09-17T18:43:00Z">
              <w:r>
                <w:rPr>
                  <w:b w:val="0"/>
                  <w:lang w:val="fr-BE"/>
                </w:rPr>
                <w:delText>Tarif en EUR hors TVA</w:delText>
              </w:r>
            </w:del>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873"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874" w:author="VOO" w:date="2012-09-17T18:43:00Z"/>
                <w:b w:val="0"/>
                <w:lang w:val="fr-BE"/>
              </w:rPr>
            </w:pPr>
            <w:del w:id="875" w:author="VOO" w:date="2012-09-17T18:43:00Z">
              <w:r>
                <w:rPr>
                  <w:b w:val="0"/>
                  <w:lang w:val="fr-BE"/>
                </w:rPr>
                <w:delText>Activation sur place d’un Service Utilisateur Final</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876" w:author="VOO" w:date="2012-09-17T18:43:00Z"/>
                <w:lang w:val="fr-BE"/>
              </w:rPr>
            </w:pPr>
          </w:p>
        </w:tc>
      </w:tr>
      <w:tr w:rsidR="00AC6F44" w:rsidRPr="00C66547" w:rsidTr="00926FF6">
        <w:trPr>
          <w:jc w:val="center"/>
          <w:del w:id="877"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878" w:author="VOO" w:date="2012-09-17T18:43:00Z"/>
                <w:b w:val="0"/>
                <w:lang w:val="fr-BE"/>
              </w:rPr>
            </w:pPr>
            <w:del w:id="879" w:author="VOO" w:date="2012-09-17T18:43:00Z">
              <w:r>
                <w:rPr>
                  <w:b w:val="0"/>
                  <w:lang w:val="fr-BE"/>
                </w:rPr>
                <w:delText>Activation à distance d’un Service Utilisateur Final</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880" w:author="VOO" w:date="2012-09-17T18:43:00Z"/>
                <w:lang w:val="fr-BE"/>
              </w:rPr>
            </w:pPr>
          </w:p>
        </w:tc>
      </w:tr>
      <w:tr w:rsidR="00AC6F44" w:rsidTr="00926FF6">
        <w:trPr>
          <w:cnfStyle w:val="000000100000" w:firstRow="0" w:lastRow="0" w:firstColumn="0" w:lastColumn="0" w:oddVBand="0" w:evenVBand="0" w:oddHBand="1" w:evenHBand="0" w:firstRowFirstColumn="0" w:firstRowLastColumn="0" w:lastRowFirstColumn="0" w:lastRowLastColumn="0"/>
          <w:jc w:val="center"/>
          <w:del w:id="881"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882" w:author="VOO" w:date="2012-09-17T18:43:00Z"/>
                <w:b w:val="0"/>
                <w:lang w:val="fr-BE"/>
              </w:rPr>
            </w:pPr>
            <w:del w:id="883" w:author="VOO" w:date="2012-09-17T18:43:00Z">
              <w:r>
                <w:rPr>
                  <w:b w:val="0"/>
                  <w:lang w:val="fr-BE"/>
                </w:rPr>
                <w:delText>Modification d’une demande d’activation</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884" w:author="VOO" w:date="2012-09-17T18:43:00Z"/>
                <w:lang w:val="fr-BE"/>
              </w:rPr>
            </w:pPr>
          </w:p>
        </w:tc>
      </w:tr>
      <w:tr w:rsidR="00AC6F44" w:rsidRPr="00C66547" w:rsidTr="00926FF6">
        <w:trPr>
          <w:jc w:val="center"/>
          <w:del w:id="885"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886" w:author="VOO" w:date="2012-09-17T18:43:00Z"/>
                <w:b w:val="0"/>
                <w:lang w:val="fr-BE"/>
              </w:rPr>
            </w:pPr>
            <w:del w:id="887" w:author="VOO" w:date="2012-09-17T18:43:00Z">
              <w:r>
                <w:rPr>
                  <w:b w:val="0"/>
                  <w:lang w:val="fr-BE"/>
                </w:rPr>
                <w:delText>Modification d’une demande d’activation dans les @@h avant la date d’intervention planifiée</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888" w:author="VOO" w:date="2012-09-17T18:43:00Z"/>
                <w:lang w:val="fr-BE"/>
              </w:rPr>
            </w:pPr>
          </w:p>
        </w:tc>
      </w:tr>
      <w:tr w:rsidR="00AC6F44" w:rsidTr="00926FF6">
        <w:trPr>
          <w:cnfStyle w:val="000000100000" w:firstRow="0" w:lastRow="0" w:firstColumn="0" w:lastColumn="0" w:oddVBand="0" w:evenVBand="0" w:oddHBand="1" w:evenHBand="0" w:firstRowFirstColumn="0" w:firstRowLastColumn="0" w:lastRowFirstColumn="0" w:lastRowLastColumn="0"/>
          <w:jc w:val="center"/>
          <w:del w:id="889"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890" w:author="VOO" w:date="2012-09-17T18:43:00Z"/>
                <w:b w:val="0"/>
                <w:lang w:val="fr-BE"/>
              </w:rPr>
            </w:pPr>
            <w:del w:id="891" w:author="VOO" w:date="2012-09-17T18:43:00Z">
              <w:r>
                <w:rPr>
                  <w:b w:val="0"/>
                  <w:lang w:val="fr-BE"/>
                </w:rPr>
                <w:delText>Annulation d’une demande d’activation</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892" w:author="VOO" w:date="2012-09-17T18:43:00Z"/>
                <w:lang w:val="fr-BE"/>
              </w:rPr>
            </w:pPr>
          </w:p>
        </w:tc>
      </w:tr>
      <w:tr w:rsidR="00AC6F44" w:rsidRPr="00C66547" w:rsidTr="00926FF6">
        <w:trPr>
          <w:jc w:val="center"/>
          <w:del w:id="893"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894" w:author="VOO" w:date="2012-09-17T18:43:00Z"/>
                <w:b w:val="0"/>
                <w:lang w:val="fr-BE"/>
              </w:rPr>
            </w:pPr>
            <w:del w:id="895" w:author="VOO" w:date="2012-09-17T18:43:00Z">
              <w:r>
                <w:rPr>
                  <w:b w:val="0"/>
                  <w:lang w:val="fr-BE"/>
                </w:rPr>
                <w:delText>Annulation d’une demande d’activation dans les @@h avant la date d’intervention planifiée</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896" w:author="VOO" w:date="2012-09-17T18:43:00Z"/>
                <w:lang w:val="fr-BE"/>
              </w:rPr>
            </w:pPr>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897"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898" w:author="VOO" w:date="2012-09-17T18:43:00Z"/>
                <w:b w:val="0"/>
                <w:lang w:val="fr-BE"/>
              </w:rPr>
            </w:pPr>
            <w:del w:id="899" w:author="VOO" w:date="2012-09-17T18:43:00Z">
              <w:r>
                <w:rPr>
                  <w:b w:val="0"/>
                  <w:lang w:val="fr-BE"/>
                </w:rPr>
                <w:delText>Traitement manuel d’une demande d’activation</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900" w:author="VOO" w:date="2012-09-17T18:43:00Z"/>
                <w:lang w:val="fr-BE"/>
              </w:rPr>
            </w:pPr>
          </w:p>
        </w:tc>
      </w:tr>
      <w:tr w:rsidR="00AC6F44" w:rsidRPr="00C66547" w:rsidTr="00926FF6">
        <w:trPr>
          <w:jc w:val="center"/>
          <w:del w:id="901"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902" w:author="VOO" w:date="2012-09-17T18:43:00Z"/>
                <w:b w:val="0"/>
                <w:lang w:val="fr-BE"/>
              </w:rPr>
            </w:pPr>
            <w:del w:id="903" w:author="VOO" w:date="2012-09-17T18:43:00Z">
              <w:r>
                <w:rPr>
                  <w:b w:val="0"/>
                  <w:lang w:val="fr-BE"/>
                </w:rPr>
                <w:delText>Désactivation sur place d’un Service Utilisateur Final</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904" w:author="VOO" w:date="2012-09-17T18:43:00Z"/>
                <w:lang w:val="fr-BE"/>
              </w:rPr>
            </w:pPr>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905"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906" w:author="VOO" w:date="2012-09-17T18:43:00Z"/>
                <w:b w:val="0"/>
                <w:lang w:val="fr-BE"/>
              </w:rPr>
            </w:pPr>
            <w:del w:id="907" w:author="VOO" w:date="2012-09-17T18:43:00Z">
              <w:r>
                <w:rPr>
                  <w:b w:val="0"/>
                  <w:lang w:val="fr-BE"/>
                </w:rPr>
                <w:delText>Désactivation à distance d’un Service Utilisateur Final</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908" w:author="VOO" w:date="2012-09-17T18:43:00Z"/>
                <w:lang w:val="fr-BE"/>
              </w:rPr>
            </w:pPr>
          </w:p>
        </w:tc>
      </w:tr>
      <w:tr w:rsidR="00AC6F44" w:rsidRPr="00C66547" w:rsidTr="00926FF6">
        <w:trPr>
          <w:jc w:val="center"/>
          <w:del w:id="909"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910" w:author="VOO" w:date="2012-09-17T18:43:00Z"/>
                <w:b w:val="0"/>
                <w:lang w:val="fr-BE"/>
              </w:rPr>
            </w:pPr>
            <w:del w:id="911" w:author="VOO" w:date="2012-09-17T18:43:00Z">
              <w:r>
                <w:rPr>
                  <w:b w:val="0"/>
                  <w:lang w:val="fr-BE"/>
                </w:rPr>
                <w:delText>Changement de la date d’intervention à la demande du Bénéficiaire dans les @@h avant la date d’intervention planifiée</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912" w:author="VOO" w:date="2012-09-17T18:43:00Z"/>
                <w:lang w:val="fr-BE"/>
              </w:rPr>
            </w:pPr>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913"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914" w:author="VOO" w:date="2012-09-17T18:43:00Z"/>
                <w:b w:val="0"/>
                <w:lang w:val="fr-BE"/>
              </w:rPr>
            </w:pPr>
            <w:del w:id="915" w:author="VOO" w:date="2012-09-17T18:43:00Z">
              <w:r>
                <w:rPr>
                  <w:b w:val="0"/>
                  <w:lang w:val="fr-BE"/>
                </w:rPr>
                <w:delText>Déplacement pour une activation qui n’a pas pu avoir lieu ou qui n’a pas pu être terminée pour des raisons non liées à TECTEO</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916" w:author="VOO" w:date="2012-09-17T18:43:00Z"/>
                <w:lang w:val="fr-BE"/>
              </w:rPr>
            </w:pPr>
          </w:p>
        </w:tc>
      </w:tr>
      <w:tr w:rsidR="00AC6F44" w:rsidRPr="00C66547" w:rsidTr="00926FF6">
        <w:trPr>
          <w:jc w:val="center"/>
          <w:del w:id="917"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918" w:author="VOO" w:date="2012-09-17T18:43:00Z"/>
                <w:b w:val="0"/>
                <w:lang w:val="fr-BE"/>
              </w:rPr>
            </w:pPr>
            <w:del w:id="919" w:author="VOO" w:date="2012-09-17T18:43:00Z">
              <w:r>
                <w:rPr>
                  <w:b w:val="0"/>
                  <w:lang w:val="fr-BE"/>
                </w:rPr>
                <w:delText>Traitement d’une commande non suivie d’une activation (par en raison d’une commande incomplète ou non acceptable)</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920" w:author="VOO" w:date="2012-09-17T18:43:00Z"/>
                <w:lang w:val="fr-BE"/>
              </w:rPr>
            </w:pPr>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921"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922" w:author="VOO" w:date="2012-09-17T18:43:00Z"/>
                <w:b w:val="0"/>
                <w:lang w:val="fr-BE"/>
              </w:rPr>
            </w:pPr>
            <w:del w:id="923" w:author="VOO" w:date="2012-09-17T18:43:00Z">
              <w:r>
                <w:rPr>
                  <w:b w:val="0"/>
                  <w:lang w:val="fr-BE"/>
                </w:rPr>
                <w:delText>Intervention sans déplacement pour la résolution d’une panne non liée à TECTEO</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924" w:author="VOO" w:date="2012-09-17T18:43:00Z"/>
                <w:lang w:val="fr-BE"/>
              </w:rPr>
            </w:pPr>
          </w:p>
        </w:tc>
      </w:tr>
      <w:tr w:rsidR="00AC6F44" w:rsidRPr="00C66547" w:rsidTr="00926FF6">
        <w:trPr>
          <w:jc w:val="center"/>
          <w:del w:id="925"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spacing w:after="0"/>
              <w:rPr>
                <w:del w:id="926" w:author="VOO" w:date="2012-09-17T18:43:00Z"/>
                <w:rFonts w:eastAsiaTheme="minorHAnsi"/>
                <w:b w:val="0"/>
                <w:bCs w:val="0"/>
                <w:lang w:val="fr-BE" w:bidi="ar-SA"/>
              </w:rPr>
            </w:pPr>
            <w:del w:id="927" w:author="VOO" w:date="2012-09-17T18:43:00Z">
              <w:r>
                <w:rPr>
                  <w:b w:val="0"/>
                  <w:lang w:val="fr-BE"/>
                </w:rPr>
                <w:delText>Intervention avec déplacement pour la résolution d’une panne non imputable  à TECTEO</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928" w:author="VOO" w:date="2012-09-17T18:43:00Z"/>
                <w:lang w:val="fr-BE"/>
              </w:rPr>
            </w:pPr>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929"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spacing w:after="0"/>
              <w:rPr>
                <w:del w:id="930" w:author="VOO" w:date="2012-09-17T18:43:00Z"/>
                <w:rFonts w:eastAsiaTheme="minorHAnsi"/>
                <w:b w:val="0"/>
                <w:bCs w:val="0"/>
                <w:lang w:val="fr-BE" w:bidi="ar-SA"/>
              </w:rPr>
            </w:pPr>
            <w:del w:id="931" w:author="VOO" w:date="2012-09-17T18:43:00Z">
              <w:r>
                <w:rPr>
                  <w:b w:val="0"/>
                  <w:lang w:val="fr-BE"/>
                </w:rPr>
                <w:delText>Intervention pour la résolution d’un dommage au Réseau causé par le Client Final, le Bénéficiaire ou un tiers</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932" w:author="VOO" w:date="2012-09-17T18:43:00Z"/>
                <w:lang w:val="fr-BE"/>
              </w:rPr>
            </w:pPr>
          </w:p>
        </w:tc>
      </w:tr>
      <w:tr w:rsidR="00AC6F44" w:rsidRPr="00C66547" w:rsidTr="00926FF6">
        <w:trPr>
          <w:jc w:val="center"/>
          <w:del w:id="933"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934" w:author="VOO" w:date="2012-09-17T18:43:00Z"/>
                <w:b w:val="0"/>
                <w:lang w:val="fr-BE"/>
              </w:rPr>
            </w:pPr>
            <w:del w:id="935" w:author="VOO" w:date="2012-09-17T18:43:00Z">
              <w:r>
                <w:rPr>
                  <w:b w:val="0"/>
                  <w:lang w:val="fr-BE"/>
                </w:rPr>
                <w:delText>Dommage au Point de Connexion du Client Final</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936" w:author="VOO" w:date="2012-09-17T18:43:00Z"/>
                <w:lang w:val="fr-BE"/>
              </w:rPr>
            </w:pPr>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937"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jc w:val="right"/>
              <w:rPr>
                <w:del w:id="938" w:author="VOO" w:date="2012-09-17T18:43:00Z"/>
                <w:b w:val="0"/>
                <w:lang w:val="fr-BE"/>
              </w:rPr>
            </w:pPr>
            <w:del w:id="939" w:author="VOO" w:date="2012-09-17T18:43:00Z">
              <w:r>
                <w:rPr>
                  <w:b w:val="0"/>
                  <w:lang w:val="fr-BE"/>
                </w:rPr>
                <w:delText>Dommage à la connexion entre le Point de Connexion du Client Final et le Réseau de TECTEO</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940" w:author="VOO" w:date="2012-09-17T18:43:00Z"/>
                <w:lang w:val="fr-BE"/>
              </w:rPr>
            </w:pPr>
          </w:p>
        </w:tc>
      </w:tr>
    </w:tbl>
    <w:p w:rsidR="00AC6F44" w:rsidRDefault="00AC6F44" w:rsidP="00AC6F44">
      <w:pPr>
        <w:pStyle w:val="Sansinterligne"/>
        <w:rPr>
          <w:del w:id="941" w:author="VOO" w:date="2012-09-17T18:43:00Z"/>
          <w:lang w:val="fr-BE"/>
        </w:rPr>
      </w:pPr>
    </w:p>
    <w:p w:rsidR="00AC6F44" w:rsidRDefault="00AC6F44" w:rsidP="00AC6F44">
      <w:pPr>
        <w:pStyle w:val="Sansinterligne"/>
        <w:rPr>
          <w:del w:id="942" w:author="VOO" w:date="2012-09-17T18:43:00Z"/>
          <w:i/>
          <w:lang w:val="fr-BE"/>
        </w:rPr>
      </w:pPr>
      <w:del w:id="943" w:author="VOO" w:date="2012-09-17T18:43:00Z">
        <w:r>
          <w:rPr>
            <w:i/>
            <w:lang w:val="fr-BE"/>
          </w:rPr>
          <w:delText>Service d’Accès à la Plateforme de Télévision Numérique</w:delText>
        </w:r>
      </w:del>
    </w:p>
    <w:p w:rsidR="00AC6F44" w:rsidRDefault="00AC6F44" w:rsidP="00AC6F44">
      <w:pPr>
        <w:pStyle w:val="Sansinterligne"/>
        <w:rPr>
          <w:del w:id="944" w:author="VOO" w:date="2012-09-17T18:43:00Z"/>
          <w:i/>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AC6F44" w:rsidTr="00926FF6">
        <w:trPr>
          <w:cnfStyle w:val="100000000000" w:firstRow="1" w:lastRow="0" w:firstColumn="0" w:lastColumn="0" w:oddVBand="0" w:evenVBand="0" w:oddHBand="0" w:evenHBand="0" w:firstRowFirstColumn="0" w:firstRowLastColumn="0" w:lastRowFirstColumn="0" w:lastRowLastColumn="0"/>
          <w:jc w:val="center"/>
          <w:del w:id="945" w:author="VOO" w:date="2012-09-17T18:43:00Z"/>
        </w:trPr>
        <w:tc>
          <w:tcPr>
            <w:cnfStyle w:val="001000000000" w:firstRow="0" w:lastRow="0" w:firstColumn="1" w:lastColumn="0" w:oddVBand="0" w:evenVBand="0" w:oddHBand="0" w:evenHBand="0" w:firstRowFirstColumn="0" w:firstRowLastColumn="0" w:lastRowFirstColumn="0" w:lastRowLastColumn="0"/>
            <w:tcW w:w="3969" w:type="dxa"/>
          </w:tcPr>
          <w:p w:rsidR="00AC6F44" w:rsidRDefault="00AC6F44" w:rsidP="00926FF6">
            <w:pPr>
              <w:rPr>
                <w:del w:id="946" w:author="VOO" w:date="2012-09-17T18:43:00Z"/>
                <w:b w:val="0"/>
                <w:highlight w:val="cyan"/>
                <w:lang w:val="fr-BE"/>
              </w:rPr>
            </w:pPr>
          </w:p>
        </w:tc>
        <w:tc>
          <w:tcPr>
            <w:tcW w:w="4252" w:type="dxa"/>
            <w:gridSpan w:val="2"/>
          </w:tcPr>
          <w:p w:rsidR="00AC6F44" w:rsidRDefault="00AC6F44" w:rsidP="00926FF6">
            <w:pPr>
              <w:jc w:val="right"/>
              <w:cnfStyle w:val="100000000000" w:firstRow="1" w:lastRow="0" w:firstColumn="0" w:lastColumn="0" w:oddVBand="0" w:evenVBand="0" w:oddHBand="0" w:evenHBand="0" w:firstRowFirstColumn="0" w:firstRowLastColumn="0" w:lastRowFirstColumn="0" w:lastRowLastColumn="0"/>
              <w:rPr>
                <w:del w:id="947" w:author="VOO" w:date="2012-09-17T18:43:00Z"/>
                <w:b w:val="0"/>
                <w:highlight w:val="cyan"/>
                <w:lang w:val="fr-BE"/>
              </w:rPr>
            </w:pPr>
            <w:del w:id="948" w:author="VOO" w:date="2012-09-17T18:43:00Z">
              <w:r>
                <w:rPr>
                  <w:b w:val="0"/>
                  <w:lang w:val="fr-BE"/>
                </w:rPr>
                <w:delText>Tarif en EUR hors TVA</w:delText>
              </w:r>
            </w:del>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949"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spacing w:after="0"/>
              <w:rPr>
                <w:del w:id="950" w:author="VOO" w:date="2012-09-17T18:43:00Z"/>
                <w:rFonts w:eastAsiaTheme="minorHAnsi"/>
                <w:b w:val="0"/>
                <w:bCs w:val="0"/>
                <w:lang w:val="fr-BE" w:bidi="ar-SA"/>
              </w:rPr>
            </w:pPr>
            <w:del w:id="951" w:author="VOO" w:date="2012-09-17T18:43:00Z">
              <w:r>
                <w:rPr>
                  <w:b w:val="0"/>
                  <w:lang w:val="fr-BE"/>
                </w:rPr>
                <w:delText>Setup fee par chaîne de télévision numérique additionnelle</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952" w:author="VOO" w:date="2012-09-17T18:43:00Z"/>
                <w:lang w:val="fr-BE"/>
              </w:rPr>
            </w:pPr>
          </w:p>
        </w:tc>
      </w:tr>
      <w:tr w:rsidR="00AC6F44" w:rsidRPr="00C66547" w:rsidTr="00926FF6">
        <w:trPr>
          <w:jc w:val="center"/>
          <w:del w:id="953"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954" w:author="VOO" w:date="2012-09-17T18:43:00Z"/>
                <w:b w:val="0"/>
              </w:rPr>
            </w:pPr>
            <w:del w:id="955" w:author="VOO" w:date="2012-09-17T18:43:00Z">
              <w:r>
                <w:rPr>
                  <w:b w:val="0"/>
                </w:rPr>
                <w:delText>Fee par VOD stream SD</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956" w:author="VOO" w:date="2012-09-17T18:43:00Z"/>
              </w:rPr>
            </w:pPr>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957"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958" w:author="VOO" w:date="2012-09-17T18:43:00Z"/>
                <w:b w:val="0"/>
              </w:rPr>
            </w:pPr>
            <w:del w:id="959" w:author="VOO" w:date="2012-09-17T18:43:00Z">
              <w:r>
                <w:rPr>
                  <w:b w:val="0"/>
                </w:rPr>
                <w:delText>Fee par VOD stream HD</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960" w:author="VOO" w:date="2012-09-17T18:43:00Z"/>
              </w:rPr>
            </w:pPr>
          </w:p>
        </w:tc>
      </w:tr>
      <w:tr w:rsidR="00AC6F44" w:rsidRPr="00C66547" w:rsidTr="00926FF6">
        <w:trPr>
          <w:jc w:val="center"/>
          <w:del w:id="961"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962" w:author="VOO" w:date="2012-09-17T18:43:00Z"/>
                <w:b w:val="0"/>
                <w:lang w:val="fr-BE"/>
              </w:rPr>
            </w:pPr>
            <w:del w:id="963" w:author="VOO" w:date="2012-09-17T18:43:00Z">
              <w:r>
                <w:rPr>
                  <w:b w:val="0"/>
                  <w:lang w:val="fr-BE"/>
                </w:rPr>
                <w:delText>Fee pour la modification du Service Utilisateur Final (p.ex. Décodeur additionnel)</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964" w:author="VOO" w:date="2012-09-17T18:43:00Z"/>
                <w:lang w:val="fr-BE"/>
              </w:rPr>
            </w:pPr>
          </w:p>
        </w:tc>
      </w:tr>
    </w:tbl>
    <w:p w:rsidR="00AC6F44" w:rsidRDefault="00AC6F44" w:rsidP="00AC6F44">
      <w:pPr>
        <w:pStyle w:val="Sansinterligne"/>
        <w:rPr>
          <w:del w:id="965" w:author="VOO" w:date="2012-09-17T18:43:00Z"/>
          <w:i/>
          <w:lang w:val="fr-BE"/>
        </w:rPr>
      </w:pPr>
    </w:p>
    <w:p w:rsidR="00AC6F44" w:rsidRDefault="00AC6F44" w:rsidP="00AC6F44">
      <w:pPr>
        <w:pStyle w:val="Sansinterligne"/>
        <w:rPr>
          <w:del w:id="966" w:author="VOO" w:date="2012-09-17T18:43:00Z"/>
          <w:i/>
          <w:lang w:val="fr-BE"/>
        </w:rPr>
      </w:pPr>
      <w:del w:id="967" w:author="VOO" w:date="2012-09-17T18:43:00Z">
        <w:r>
          <w:rPr>
            <w:i/>
            <w:lang w:val="fr-BE"/>
          </w:rPr>
          <w:delText>Service de Revente Accès Haut Débit</w:delText>
        </w:r>
      </w:del>
    </w:p>
    <w:p w:rsidR="00AC6F44" w:rsidRDefault="00AC6F44" w:rsidP="00AC6F44">
      <w:pPr>
        <w:pStyle w:val="Sansinterligne"/>
        <w:rPr>
          <w:del w:id="968" w:author="VOO" w:date="2012-09-17T18:43:00Z"/>
          <w:lang w:val="fr-BE"/>
        </w:rPr>
      </w:pPr>
    </w:p>
    <w:tbl>
      <w:tblPr>
        <w:tblStyle w:val="LightList-Accent11"/>
        <w:tblW w:w="8221" w:type="dxa"/>
        <w:jc w:val="center"/>
        <w:tblInd w:w="-1309" w:type="dxa"/>
        <w:tblLook w:val="04A0" w:firstRow="1" w:lastRow="0" w:firstColumn="1" w:lastColumn="0" w:noHBand="0" w:noVBand="1"/>
      </w:tblPr>
      <w:tblGrid>
        <w:gridCol w:w="3969"/>
        <w:gridCol w:w="1985"/>
        <w:gridCol w:w="2267"/>
      </w:tblGrid>
      <w:tr w:rsidR="00AC6F44" w:rsidTr="00926FF6">
        <w:trPr>
          <w:cnfStyle w:val="100000000000" w:firstRow="1" w:lastRow="0" w:firstColumn="0" w:lastColumn="0" w:oddVBand="0" w:evenVBand="0" w:oddHBand="0" w:evenHBand="0" w:firstRowFirstColumn="0" w:firstRowLastColumn="0" w:lastRowFirstColumn="0" w:lastRowLastColumn="0"/>
          <w:jc w:val="center"/>
          <w:del w:id="969" w:author="VOO" w:date="2012-09-17T18:43:00Z"/>
        </w:trPr>
        <w:tc>
          <w:tcPr>
            <w:cnfStyle w:val="001000000000" w:firstRow="0" w:lastRow="0" w:firstColumn="1" w:lastColumn="0" w:oddVBand="0" w:evenVBand="0" w:oddHBand="0" w:evenHBand="0" w:firstRowFirstColumn="0" w:firstRowLastColumn="0" w:lastRowFirstColumn="0" w:lastRowLastColumn="0"/>
            <w:tcW w:w="3969" w:type="dxa"/>
          </w:tcPr>
          <w:p w:rsidR="00AC6F44" w:rsidRDefault="00AC6F44" w:rsidP="00926FF6">
            <w:pPr>
              <w:rPr>
                <w:del w:id="970" w:author="VOO" w:date="2012-09-17T18:43:00Z"/>
                <w:b w:val="0"/>
                <w:highlight w:val="cyan"/>
                <w:lang w:val="fr-BE"/>
              </w:rPr>
            </w:pPr>
          </w:p>
        </w:tc>
        <w:tc>
          <w:tcPr>
            <w:tcW w:w="4252" w:type="dxa"/>
            <w:gridSpan w:val="2"/>
          </w:tcPr>
          <w:p w:rsidR="00AC6F44" w:rsidRDefault="00AC6F44" w:rsidP="00926FF6">
            <w:pPr>
              <w:jc w:val="right"/>
              <w:cnfStyle w:val="100000000000" w:firstRow="1" w:lastRow="0" w:firstColumn="0" w:lastColumn="0" w:oddVBand="0" w:evenVBand="0" w:oddHBand="0" w:evenHBand="0" w:firstRowFirstColumn="0" w:firstRowLastColumn="0" w:lastRowFirstColumn="0" w:lastRowLastColumn="0"/>
              <w:rPr>
                <w:del w:id="971" w:author="VOO" w:date="2012-09-17T18:43:00Z"/>
                <w:b w:val="0"/>
                <w:highlight w:val="cyan"/>
                <w:lang w:val="fr-BE"/>
              </w:rPr>
            </w:pPr>
            <w:del w:id="972" w:author="VOO" w:date="2012-09-17T18:43:00Z">
              <w:r>
                <w:rPr>
                  <w:b w:val="0"/>
                  <w:lang w:val="fr-BE"/>
                </w:rPr>
                <w:delText>Tarif en EUR hors TVA</w:delText>
              </w:r>
            </w:del>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973"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pStyle w:val="Sansinterligne"/>
              <w:rPr>
                <w:del w:id="974" w:author="VOO" w:date="2012-09-17T18:43:00Z"/>
                <w:b w:val="0"/>
                <w:lang w:val="fr-BE"/>
              </w:rPr>
            </w:pPr>
            <w:del w:id="975" w:author="VOO" w:date="2012-09-17T18:43:00Z">
              <w:r>
                <w:rPr>
                  <w:b w:val="0"/>
                  <w:lang w:val="fr-BE"/>
                </w:rPr>
                <w:delText>Fee pour la configuration d’un Profil</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976" w:author="VOO" w:date="2012-09-17T18:43:00Z"/>
                <w:lang w:val="fr-BE"/>
              </w:rPr>
            </w:pPr>
          </w:p>
        </w:tc>
      </w:tr>
      <w:tr w:rsidR="00AC6F44" w:rsidRPr="00C66547" w:rsidTr="00926FF6">
        <w:trPr>
          <w:jc w:val="center"/>
          <w:del w:id="977"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spacing w:after="0"/>
              <w:rPr>
                <w:del w:id="978" w:author="VOO" w:date="2012-09-17T18:43:00Z"/>
                <w:rFonts w:eastAsiaTheme="minorHAnsi"/>
                <w:b w:val="0"/>
                <w:bCs w:val="0"/>
                <w:lang w:val="fr-BE" w:bidi="ar-SA"/>
              </w:rPr>
            </w:pPr>
            <w:del w:id="979" w:author="VOO" w:date="2012-09-17T18:43:00Z">
              <w:r>
                <w:rPr>
                  <w:b w:val="0"/>
                  <w:lang w:val="fr-BE"/>
                </w:rPr>
                <w:delText>Fee pour la configuration d’un « service flow » IP additionnel</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980" w:author="VOO" w:date="2012-09-17T18:43:00Z"/>
                <w:lang w:val="fr-BE"/>
              </w:rPr>
            </w:pPr>
          </w:p>
        </w:tc>
      </w:tr>
      <w:tr w:rsidR="00AC6F44" w:rsidRPr="00C66547" w:rsidTr="00926FF6">
        <w:trPr>
          <w:cnfStyle w:val="000000100000" w:firstRow="0" w:lastRow="0" w:firstColumn="0" w:lastColumn="0" w:oddVBand="0" w:evenVBand="0" w:oddHBand="1" w:evenHBand="0" w:firstRowFirstColumn="0" w:firstRowLastColumn="0" w:lastRowFirstColumn="0" w:lastRowLastColumn="0"/>
          <w:jc w:val="center"/>
          <w:del w:id="981"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982" w:author="VOO" w:date="2012-09-17T18:43:00Z"/>
                <w:b w:val="0"/>
                <w:lang w:val="fr-BE"/>
              </w:rPr>
            </w:pPr>
            <w:del w:id="983" w:author="VOO" w:date="2012-09-17T18:43:00Z">
              <w:r>
                <w:rPr>
                  <w:b w:val="0"/>
                  <w:lang w:val="fr-BE"/>
                </w:rPr>
                <w:delText>Fee pour la modification du Service Utilisateur Final (p.ex. changement de Modem ou changement de Profil)</w:delText>
              </w:r>
            </w:del>
          </w:p>
        </w:tc>
        <w:tc>
          <w:tcPr>
            <w:tcW w:w="2267" w:type="dxa"/>
            <w:tcBorders>
              <w:left w:val="single" w:sz="8" w:space="0" w:color="4F81BD" w:themeColor="accent1"/>
            </w:tcBorders>
          </w:tcPr>
          <w:p w:rsidR="00AC6F44" w:rsidRDefault="00AC6F44" w:rsidP="00926FF6">
            <w:pPr>
              <w:cnfStyle w:val="000000100000" w:firstRow="0" w:lastRow="0" w:firstColumn="0" w:lastColumn="0" w:oddVBand="0" w:evenVBand="0" w:oddHBand="1" w:evenHBand="0" w:firstRowFirstColumn="0" w:firstRowLastColumn="0" w:lastRowFirstColumn="0" w:lastRowLastColumn="0"/>
              <w:rPr>
                <w:del w:id="984" w:author="VOO" w:date="2012-09-17T18:43:00Z"/>
                <w:lang w:val="fr-BE"/>
              </w:rPr>
            </w:pPr>
          </w:p>
        </w:tc>
      </w:tr>
      <w:tr w:rsidR="00AC6F44" w:rsidRPr="00C66547" w:rsidTr="00926FF6">
        <w:trPr>
          <w:jc w:val="center"/>
          <w:del w:id="985" w:author="VOO" w:date="2012-09-17T18:43:00Z"/>
        </w:trPr>
        <w:tc>
          <w:tcPr>
            <w:cnfStyle w:val="001000000000" w:firstRow="0" w:lastRow="0" w:firstColumn="1" w:lastColumn="0" w:oddVBand="0" w:evenVBand="0" w:oddHBand="0" w:evenHBand="0" w:firstRowFirstColumn="0" w:firstRowLastColumn="0" w:lastRowFirstColumn="0" w:lastRowLastColumn="0"/>
            <w:tcW w:w="5954" w:type="dxa"/>
            <w:gridSpan w:val="2"/>
            <w:tcBorders>
              <w:right w:val="single" w:sz="8" w:space="0" w:color="4F81BD" w:themeColor="accent1"/>
            </w:tcBorders>
          </w:tcPr>
          <w:p w:rsidR="00AC6F44" w:rsidRDefault="00AC6F44" w:rsidP="00926FF6">
            <w:pPr>
              <w:rPr>
                <w:del w:id="986" w:author="VOO" w:date="2012-09-17T18:43:00Z"/>
                <w:b w:val="0"/>
                <w:lang w:val="fr-BE"/>
              </w:rPr>
            </w:pPr>
            <w:del w:id="987" w:author="VOO" w:date="2012-09-17T18:43:00Z">
              <w:r>
                <w:rPr>
                  <w:b w:val="0"/>
                  <w:lang w:val="fr-BE"/>
                </w:rPr>
                <w:delText>Dépassement du volume défini dans le Profil (par GB)</w:delText>
              </w:r>
            </w:del>
          </w:p>
        </w:tc>
        <w:tc>
          <w:tcPr>
            <w:tcW w:w="2267" w:type="dxa"/>
            <w:tcBorders>
              <w:left w:val="single" w:sz="8" w:space="0" w:color="4F81BD" w:themeColor="accent1"/>
            </w:tcBorders>
          </w:tcPr>
          <w:p w:rsidR="00AC6F44" w:rsidRDefault="00AC6F44" w:rsidP="00926FF6">
            <w:pPr>
              <w:cnfStyle w:val="000000000000" w:firstRow="0" w:lastRow="0" w:firstColumn="0" w:lastColumn="0" w:oddVBand="0" w:evenVBand="0" w:oddHBand="0" w:evenHBand="0" w:firstRowFirstColumn="0" w:firstRowLastColumn="0" w:lastRowFirstColumn="0" w:lastRowLastColumn="0"/>
              <w:rPr>
                <w:del w:id="988" w:author="VOO" w:date="2012-09-17T18:43:00Z"/>
                <w:lang w:val="fr-BE"/>
              </w:rPr>
            </w:pPr>
          </w:p>
        </w:tc>
      </w:tr>
    </w:tbl>
    <w:p w:rsidR="00AC6F44" w:rsidRDefault="00AC6F44" w:rsidP="00AC6F44">
      <w:pPr>
        <w:pStyle w:val="Sansinterligne"/>
        <w:rPr>
          <w:del w:id="989" w:author="VOO" w:date="2012-09-17T18:43:00Z"/>
          <w:lang w:val="fr-BE"/>
        </w:rPr>
      </w:pPr>
    </w:p>
    <w:p w:rsidR="00AC6F44" w:rsidRDefault="00AC6F44" w:rsidP="00AC6F44">
      <w:pPr>
        <w:pStyle w:val="Sansinterligne"/>
        <w:rPr>
          <w:del w:id="990" w:author="VOO" w:date="2012-09-17T18:43:00Z"/>
          <w:lang w:val="fr-BE"/>
        </w:rPr>
      </w:pPr>
    </w:p>
    <w:p w:rsidR="00AC6F44" w:rsidRPr="002B3377" w:rsidRDefault="002B3377" w:rsidP="00AC6F44">
      <w:pPr>
        <w:tabs>
          <w:tab w:val="left" w:pos="1950"/>
        </w:tabs>
        <w:rPr>
          <w:del w:id="991" w:author="VOO" w:date="2012-09-17T18:43:00Z"/>
          <w:b/>
          <w:u w:val="single"/>
          <w:lang w:val="fr-BE"/>
        </w:rPr>
      </w:pPr>
      <w:del w:id="992" w:author="VOO" w:date="2012-09-17T18:43:00Z">
        <w:r w:rsidRPr="002B3377">
          <w:rPr>
            <w:b/>
            <w:u w:val="single"/>
            <w:lang w:val="fr-BE"/>
          </w:rPr>
          <w:delText xml:space="preserve">Remarque </w:delText>
        </w:r>
      </w:del>
    </w:p>
    <w:p w:rsidR="00D264B8" w:rsidRPr="00925EBE" w:rsidRDefault="002B3377">
      <w:pPr>
        <w:rPr>
          <w:lang w:val="fr-BE"/>
        </w:rPr>
        <w:pPrChange w:id="993" w:author="VOO" w:date="2012-09-17T18:43:00Z">
          <w:pPr>
            <w:tabs>
              <w:tab w:val="left" w:pos="1950"/>
            </w:tabs>
          </w:pPr>
        </w:pPrChange>
      </w:pPr>
      <w:del w:id="994" w:author="VOO" w:date="2012-09-17T18:43:00Z">
        <w:r>
          <w:rPr>
            <w:lang w:val="fr-BE"/>
          </w:rPr>
          <w:delText>Le tarif applicable pour les signaux numériques requis pour la livraison de chaînes non comprises dans l’Offre Numérique de Tecteo sera déterminé dans le cadre d’une demande individuelle d’accès à cet effet et n’est donc pas reprise dans la présente Offre de Référence.</w:delText>
        </w:r>
      </w:del>
    </w:p>
    <w:sectPr w:rsidR="00D264B8" w:rsidRPr="00925EBE" w:rsidSect="00F27258">
      <w:footerReference w:type="default" r:id="rId25"/>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658" w:rsidRDefault="00D07658">
      <w:pPr>
        <w:spacing w:after="0"/>
      </w:pPr>
      <w:r>
        <w:separator/>
      </w:r>
    </w:p>
  </w:endnote>
  <w:endnote w:type="continuationSeparator" w:id="0">
    <w:p w:rsidR="00D07658" w:rsidRDefault="00D07658">
      <w:pPr>
        <w:spacing w:after="0"/>
      </w:pPr>
      <w:r>
        <w:continuationSeparator/>
      </w:r>
    </w:p>
  </w:endnote>
  <w:endnote w:type="continuationNotice" w:id="1">
    <w:p w:rsidR="00D07658" w:rsidRDefault="00D0765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1BB" w:rsidRDefault="007321BB">
    <w:pPr>
      <w:pStyle w:val="Pieddepage"/>
      <w:pBdr>
        <w:top w:val="thinThickSmallGap" w:sz="24" w:space="1" w:color="622423" w:themeColor="accent2" w:themeShade="7F"/>
      </w:pBdr>
      <w:rPr>
        <w:rFonts w:asciiTheme="majorHAnsi" w:hAnsiTheme="majorHAnsi"/>
        <w:lang w:val="fr-BE"/>
      </w:rPr>
    </w:pPr>
    <w:r>
      <w:rPr>
        <w:rFonts w:asciiTheme="majorHAnsi" w:hAnsiTheme="majorHAnsi"/>
        <w:lang w:val="fr-BE"/>
      </w:rPr>
      <w:t xml:space="preserve">Offre de Référence de TECTEO </w:t>
    </w:r>
    <w:del w:id="995" w:author="VOO" w:date="2012-09-17T18:43:00Z">
      <w:r>
        <w:rPr>
          <w:rFonts w:asciiTheme="majorHAnsi" w:hAnsiTheme="majorHAnsi"/>
          <w:lang w:val="fr-BE"/>
        </w:rPr>
        <w:delText>–</w:delText>
      </w:r>
    </w:del>
    <w:ins w:id="996" w:author="VOO" w:date="2012-09-17T18:43:00Z">
      <w:r>
        <w:rPr>
          <w:rFonts w:asciiTheme="majorHAnsi" w:hAnsiTheme="majorHAnsi"/>
          <w:lang w:val="fr-BE"/>
        </w:rPr>
        <w:t xml:space="preserve">  -  </w:t>
      </w:r>
    </w:ins>
    <w:r>
      <w:rPr>
        <w:rFonts w:asciiTheme="majorHAnsi" w:hAnsiTheme="majorHAnsi"/>
        <w:lang w:val="fr-BE"/>
      </w:rPr>
      <w:t xml:space="preserve"> 31/01/</w:t>
    </w:r>
    <w:ins w:id="997" w:author="VOO" w:date="2012-09-17T18:43:00Z">
      <w:r>
        <w:rPr>
          <w:rFonts w:asciiTheme="majorHAnsi" w:hAnsiTheme="majorHAnsi"/>
          <w:lang w:val="fr-BE"/>
        </w:rPr>
        <w:t>2012 modifié le 17/</w:t>
      </w:r>
    </w:ins>
    <w:ins w:id="998" w:author="Pierre Salmin" w:date="2012-10-17T15:41:00Z">
      <w:r w:rsidR="0058548C">
        <w:rPr>
          <w:rFonts w:asciiTheme="majorHAnsi" w:hAnsiTheme="majorHAnsi"/>
          <w:lang w:val="fr-BE"/>
        </w:rPr>
        <w:t>10</w:t>
      </w:r>
    </w:ins>
    <w:ins w:id="999" w:author="VOO" w:date="2012-09-17T18:43:00Z">
      <w:del w:id="1000" w:author="Pierre Salmin" w:date="2012-10-17T15:41:00Z">
        <w:r w:rsidDel="0058548C">
          <w:rPr>
            <w:rFonts w:asciiTheme="majorHAnsi" w:hAnsiTheme="majorHAnsi"/>
            <w:lang w:val="fr-BE"/>
          </w:rPr>
          <w:delText>09</w:delText>
        </w:r>
      </w:del>
      <w:r>
        <w:rPr>
          <w:rFonts w:asciiTheme="majorHAnsi" w:hAnsiTheme="majorHAnsi"/>
          <w:lang w:val="fr-BE"/>
        </w:rPr>
        <w:t>/</w:t>
      </w:r>
    </w:ins>
    <w:r>
      <w:rPr>
        <w:rFonts w:asciiTheme="majorHAnsi" w:hAnsiTheme="majorHAnsi"/>
        <w:lang w:val="fr-BE"/>
      </w:rPr>
      <w:t>2012</w:t>
    </w:r>
    <w:r>
      <w:rPr>
        <w:rFonts w:asciiTheme="majorHAnsi" w:hAnsiTheme="majorHAnsi"/>
      </w:rPr>
      <w:ptab w:relativeTo="margin" w:alignment="right" w:leader="none"/>
    </w:r>
    <w:r>
      <w:rPr>
        <w:rFonts w:asciiTheme="majorHAnsi" w:hAnsiTheme="majorHAnsi"/>
        <w:lang w:val="fr-BE"/>
      </w:rPr>
      <w:t xml:space="preserve">Page </w:t>
    </w:r>
    <w:r>
      <w:fldChar w:fldCharType="begin"/>
    </w:r>
    <w:r>
      <w:rPr>
        <w:lang w:val="fr-BE"/>
      </w:rPr>
      <w:instrText xml:space="preserve"> PAGE   \* MERGEFORMAT </w:instrText>
    </w:r>
    <w:r>
      <w:fldChar w:fldCharType="separate"/>
    </w:r>
    <w:r w:rsidR="00D45B23" w:rsidRPr="00D45B23">
      <w:rPr>
        <w:rFonts w:asciiTheme="majorHAnsi" w:hAnsiTheme="majorHAnsi"/>
        <w:noProof/>
        <w:lang w:val="fr-BE"/>
      </w:rPr>
      <w:t>3</w:t>
    </w:r>
    <w:r>
      <w:rPr>
        <w:rFonts w:asciiTheme="majorHAnsi" w:hAnsiTheme="majorHAns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658" w:rsidRDefault="00D07658">
      <w:pPr>
        <w:spacing w:after="0"/>
      </w:pPr>
      <w:r>
        <w:separator/>
      </w:r>
    </w:p>
  </w:footnote>
  <w:footnote w:type="continuationSeparator" w:id="0">
    <w:p w:rsidR="00D07658" w:rsidRDefault="00D07658">
      <w:pPr>
        <w:spacing w:after="0"/>
      </w:pPr>
      <w:r>
        <w:continuationSeparator/>
      </w:r>
    </w:p>
  </w:footnote>
  <w:footnote w:type="continuationNotice" w:id="1">
    <w:p w:rsidR="00D07658" w:rsidRDefault="00D07658">
      <w:pPr>
        <w:spacing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346CF6"/>
    <w:lvl w:ilvl="0">
      <w:numFmt w:val="bullet"/>
      <w:lvlText w:val="*"/>
      <w:lvlJc w:val="left"/>
    </w:lvl>
  </w:abstractNum>
  <w:abstractNum w:abstractNumId="1">
    <w:nsid w:val="022F666F"/>
    <w:multiLevelType w:val="hybridMultilevel"/>
    <w:tmpl w:val="9BFA481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nsid w:val="02564100"/>
    <w:multiLevelType w:val="hybridMultilevel"/>
    <w:tmpl w:val="ED965782"/>
    <w:lvl w:ilvl="0" w:tplc="5C988E84">
      <w:start w:val="1"/>
      <w:numFmt w:val="lowerLetter"/>
      <w:lvlText w:val="%1)"/>
      <w:lvlJc w:val="left"/>
      <w:pPr>
        <w:ind w:left="786" w:hanging="360"/>
      </w:pPr>
      <w:rPr>
        <w:rFonts w:hint="default"/>
      </w:rPr>
    </w:lvl>
    <w:lvl w:ilvl="1" w:tplc="080C0019" w:tentative="1">
      <w:start w:val="1"/>
      <w:numFmt w:val="lowerLetter"/>
      <w:lvlText w:val="%2."/>
      <w:lvlJc w:val="left"/>
      <w:pPr>
        <w:ind w:left="1506" w:hanging="360"/>
      </w:pPr>
    </w:lvl>
    <w:lvl w:ilvl="2" w:tplc="080C001B" w:tentative="1">
      <w:start w:val="1"/>
      <w:numFmt w:val="lowerRoman"/>
      <w:lvlText w:val="%3."/>
      <w:lvlJc w:val="right"/>
      <w:pPr>
        <w:ind w:left="2226" w:hanging="180"/>
      </w:pPr>
    </w:lvl>
    <w:lvl w:ilvl="3" w:tplc="080C000F" w:tentative="1">
      <w:start w:val="1"/>
      <w:numFmt w:val="decimal"/>
      <w:lvlText w:val="%4."/>
      <w:lvlJc w:val="left"/>
      <w:pPr>
        <w:ind w:left="2946" w:hanging="360"/>
      </w:pPr>
    </w:lvl>
    <w:lvl w:ilvl="4" w:tplc="080C0019" w:tentative="1">
      <w:start w:val="1"/>
      <w:numFmt w:val="lowerLetter"/>
      <w:lvlText w:val="%5."/>
      <w:lvlJc w:val="left"/>
      <w:pPr>
        <w:ind w:left="3666" w:hanging="360"/>
      </w:pPr>
    </w:lvl>
    <w:lvl w:ilvl="5" w:tplc="080C001B" w:tentative="1">
      <w:start w:val="1"/>
      <w:numFmt w:val="lowerRoman"/>
      <w:lvlText w:val="%6."/>
      <w:lvlJc w:val="right"/>
      <w:pPr>
        <w:ind w:left="4386" w:hanging="180"/>
      </w:pPr>
    </w:lvl>
    <w:lvl w:ilvl="6" w:tplc="080C000F" w:tentative="1">
      <w:start w:val="1"/>
      <w:numFmt w:val="decimal"/>
      <w:lvlText w:val="%7."/>
      <w:lvlJc w:val="left"/>
      <w:pPr>
        <w:ind w:left="5106" w:hanging="360"/>
      </w:pPr>
    </w:lvl>
    <w:lvl w:ilvl="7" w:tplc="080C0019" w:tentative="1">
      <w:start w:val="1"/>
      <w:numFmt w:val="lowerLetter"/>
      <w:lvlText w:val="%8."/>
      <w:lvlJc w:val="left"/>
      <w:pPr>
        <w:ind w:left="5826" w:hanging="360"/>
      </w:pPr>
    </w:lvl>
    <w:lvl w:ilvl="8" w:tplc="080C001B" w:tentative="1">
      <w:start w:val="1"/>
      <w:numFmt w:val="lowerRoman"/>
      <w:lvlText w:val="%9."/>
      <w:lvlJc w:val="right"/>
      <w:pPr>
        <w:ind w:left="6546" w:hanging="180"/>
      </w:pPr>
    </w:lvl>
  </w:abstractNum>
  <w:abstractNum w:abstractNumId="3">
    <w:nsid w:val="069B0D0D"/>
    <w:multiLevelType w:val="multilevel"/>
    <w:tmpl w:val="BB88FA44"/>
    <w:lvl w:ilvl="0">
      <w:start w:val="5"/>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AE07793"/>
    <w:multiLevelType w:val="hybridMultilevel"/>
    <w:tmpl w:val="AD144C58"/>
    <w:lvl w:ilvl="0" w:tplc="516C1248">
      <w:numFmt w:val="bullet"/>
      <w:lvlText w:val="-"/>
      <w:lvlJc w:val="left"/>
      <w:pPr>
        <w:ind w:left="720" w:hanging="360"/>
      </w:pPr>
      <w:rPr>
        <w:rFonts w:ascii="Calibri" w:eastAsia="Calibri"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5">
    <w:nsid w:val="0C930D9C"/>
    <w:multiLevelType w:val="hybridMultilevel"/>
    <w:tmpl w:val="C94274FE"/>
    <w:lvl w:ilvl="0" w:tplc="446C5824">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6">
    <w:nsid w:val="14244C20"/>
    <w:multiLevelType w:val="multilevel"/>
    <w:tmpl w:val="C39E015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432" w:hanging="432"/>
      </w:pPr>
      <w:rPr>
        <w:rFonts w:hint="default"/>
      </w:rPr>
    </w:lvl>
    <w:lvl w:ilvl="2">
      <w:start w:val="1"/>
      <w:numFmt w:val="decimal"/>
      <w:pStyle w:val="Titre3"/>
      <w:lvlText w:val="%1.%2.%3."/>
      <w:lvlJc w:val="left"/>
      <w:pPr>
        <w:ind w:left="788" w:hanging="504"/>
      </w:pPr>
      <w:rPr>
        <w:rFonts w:hint="default"/>
      </w:rPr>
    </w:lvl>
    <w:lvl w:ilvl="3">
      <w:start w:val="1"/>
      <w:numFmt w:val="decimal"/>
      <w:pStyle w:val="Titre4"/>
      <w:lvlText w:val="%1.%2.%3.%4."/>
      <w:lvlJc w:val="left"/>
      <w:pPr>
        <w:ind w:left="648" w:hanging="648"/>
      </w:pPr>
      <w:rPr>
        <w:rFonts w:hint="default"/>
      </w:rPr>
    </w:lvl>
    <w:lvl w:ilvl="4">
      <w:start w:val="1"/>
      <w:numFmt w:val="decimal"/>
      <w:pStyle w:val="Titre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718328E"/>
    <w:multiLevelType w:val="hybridMultilevel"/>
    <w:tmpl w:val="6D5838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nsid w:val="1BF70DD7"/>
    <w:multiLevelType w:val="hybridMultilevel"/>
    <w:tmpl w:val="C9903B5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nsid w:val="1D2132AB"/>
    <w:multiLevelType w:val="hybridMultilevel"/>
    <w:tmpl w:val="B5609CD6"/>
    <w:lvl w:ilvl="0" w:tplc="424E16BC">
      <w:start w:val="5"/>
      <w:numFmt w:val="bullet"/>
      <w:lvlText w:val="-"/>
      <w:lvlJc w:val="left"/>
      <w:pPr>
        <w:ind w:left="928" w:hanging="360"/>
      </w:pPr>
      <w:rPr>
        <w:rFonts w:ascii="Calibri" w:eastAsiaTheme="minorEastAsia" w:hAnsi="Calibri" w:cs="Arial" w:hint="default"/>
      </w:rPr>
    </w:lvl>
    <w:lvl w:ilvl="1" w:tplc="080C0003" w:tentative="1">
      <w:start w:val="1"/>
      <w:numFmt w:val="bullet"/>
      <w:lvlText w:val="o"/>
      <w:lvlJc w:val="left"/>
      <w:pPr>
        <w:ind w:left="1795" w:hanging="360"/>
      </w:pPr>
      <w:rPr>
        <w:rFonts w:ascii="Courier New" w:hAnsi="Courier New" w:cs="Courier New" w:hint="default"/>
      </w:rPr>
    </w:lvl>
    <w:lvl w:ilvl="2" w:tplc="080C0005" w:tentative="1">
      <w:start w:val="1"/>
      <w:numFmt w:val="bullet"/>
      <w:lvlText w:val=""/>
      <w:lvlJc w:val="left"/>
      <w:pPr>
        <w:ind w:left="2515" w:hanging="360"/>
      </w:pPr>
      <w:rPr>
        <w:rFonts w:ascii="Wingdings" w:hAnsi="Wingdings" w:hint="default"/>
      </w:rPr>
    </w:lvl>
    <w:lvl w:ilvl="3" w:tplc="080C0001" w:tentative="1">
      <w:start w:val="1"/>
      <w:numFmt w:val="bullet"/>
      <w:lvlText w:val=""/>
      <w:lvlJc w:val="left"/>
      <w:pPr>
        <w:ind w:left="3235" w:hanging="360"/>
      </w:pPr>
      <w:rPr>
        <w:rFonts w:ascii="Symbol" w:hAnsi="Symbol" w:hint="default"/>
      </w:rPr>
    </w:lvl>
    <w:lvl w:ilvl="4" w:tplc="080C0003" w:tentative="1">
      <w:start w:val="1"/>
      <w:numFmt w:val="bullet"/>
      <w:lvlText w:val="o"/>
      <w:lvlJc w:val="left"/>
      <w:pPr>
        <w:ind w:left="3955" w:hanging="360"/>
      </w:pPr>
      <w:rPr>
        <w:rFonts w:ascii="Courier New" w:hAnsi="Courier New" w:cs="Courier New" w:hint="default"/>
      </w:rPr>
    </w:lvl>
    <w:lvl w:ilvl="5" w:tplc="080C0005" w:tentative="1">
      <w:start w:val="1"/>
      <w:numFmt w:val="bullet"/>
      <w:lvlText w:val=""/>
      <w:lvlJc w:val="left"/>
      <w:pPr>
        <w:ind w:left="4675" w:hanging="360"/>
      </w:pPr>
      <w:rPr>
        <w:rFonts w:ascii="Wingdings" w:hAnsi="Wingdings" w:hint="default"/>
      </w:rPr>
    </w:lvl>
    <w:lvl w:ilvl="6" w:tplc="080C0001" w:tentative="1">
      <w:start w:val="1"/>
      <w:numFmt w:val="bullet"/>
      <w:lvlText w:val=""/>
      <w:lvlJc w:val="left"/>
      <w:pPr>
        <w:ind w:left="5395" w:hanging="360"/>
      </w:pPr>
      <w:rPr>
        <w:rFonts w:ascii="Symbol" w:hAnsi="Symbol" w:hint="default"/>
      </w:rPr>
    </w:lvl>
    <w:lvl w:ilvl="7" w:tplc="080C0003" w:tentative="1">
      <w:start w:val="1"/>
      <w:numFmt w:val="bullet"/>
      <w:lvlText w:val="o"/>
      <w:lvlJc w:val="left"/>
      <w:pPr>
        <w:ind w:left="6115" w:hanging="360"/>
      </w:pPr>
      <w:rPr>
        <w:rFonts w:ascii="Courier New" w:hAnsi="Courier New" w:cs="Courier New" w:hint="default"/>
      </w:rPr>
    </w:lvl>
    <w:lvl w:ilvl="8" w:tplc="080C0005" w:tentative="1">
      <w:start w:val="1"/>
      <w:numFmt w:val="bullet"/>
      <w:lvlText w:val=""/>
      <w:lvlJc w:val="left"/>
      <w:pPr>
        <w:ind w:left="6835" w:hanging="360"/>
      </w:pPr>
      <w:rPr>
        <w:rFonts w:ascii="Wingdings" w:hAnsi="Wingdings" w:hint="default"/>
      </w:rPr>
    </w:lvl>
  </w:abstractNum>
  <w:abstractNum w:abstractNumId="10">
    <w:nsid w:val="1FE54D84"/>
    <w:multiLevelType w:val="hybridMultilevel"/>
    <w:tmpl w:val="1BA00B5E"/>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1">
    <w:nsid w:val="26303879"/>
    <w:multiLevelType w:val="hybridMultilevel"/>
    <w:tmpl w:val="729E8E2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2EFF3137"/>
    <w:multiLevelType w:val="hybridMultilevel"/>
    <w:tmpl w:val="FE3AB3FE"/>
    <w:lvl w:ilvl="0" w:tplc="8BC6A854">
      <w:start w:val="1"/>
      <w:numFmt w:val="decimal"/>
      <w:lvlText w:val="%1)"/>
      <w:lvlJc w:val="left"/>
      <w:pPr>
        <w:ind w:left="720" w:hanging="360"/>
      </w:pPr>
      <w:rPr>
        <w:rFonts w:ascii="Arial" w:eastAsiaTheme="minorEastAsia" w:hAnsi="Arial" w:cs="Arial"/>
      </w:rPr>
    </w:lvl>
    <w:lvl w:ilvl="1" w:tplc="8BC6A854">
      <w:start w:val="1"/>
      <w:numFmt w:val="decimal"/>
      <w:lvlText w:val="%2)"/>
      <w:lvlJc w:val="left"/>
      <w:pPr>
        <w:ind w:left="1440" w:hanging="360"/>
      </w:pPr>
      <w:rPr>
        <w:rFonts w:ascii="Arial" w:eastAsiaTheme="minorEastAsia" w:hAnsi="Arial" w:cs="Arial"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nsid w:val="2F3F2D22"/>
    <w:multiLevelType w:val="hybridMultilevel"/>
    <w:tmpl w:val="3BA20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7A290F"/>
    <w:multiLevelType w:val="hybridMultilevel"/>
    <w:tmpl w:val="36527A14"/>
    <w:lvl w:ilvl="0" w:tplc="5C3AA558">
      <w:numFmt w:val="bullet"/>
      <w:lvlText w:val="-"/>
      <w:lvlJc w:val="left"/>
      <w:pPr>
        <w:ind w:left="1080" w:hanging="360"/>
      </w:pPr>
      <w:rPr>
        <w:rFonts w:ascii="Calibri" w:eastAsiaTheme="minorHAnsi" w:hAnsi="Calibri"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35BD51B5"/>
    <w:multiLevelType w:val="hybridMultilevel"/>
    <w:tmpl w:val="CADE519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nsid w:val="38194A36"/>
    <w:multiLevelType w:val="hybridMultilevel"/>
    <w:tmpl w:val="F9027C38"/>
    <w:lvl w:ilvl="0" w:tplc="080C000F">
      <w:start w:val="1"/>
      <w:numFmt w:val="decimal"/>
      <w:lvlText w:val="%1."/>
      <w:lvlJc w:val="left"/>
      <w:pPr>
        <w:ind w:left="928" w:hanging="360"/>
      </w:pPr>
      <w:rPr>
        <w:rFonts w:hint="default"/>
      </w:rPr>
    </w:lvl>
    <w:lvl w:ilvl="1" w:tplc="080C0001">
      <w:start w:val="1"/>
      <w:numFmt w:val="bullet"/>
      <w:lvlText w:val=""/>
      <w:lvlJc w:val="left"/>
      <w:pPr>
        <w:ind w:left="1648" w:hanging="360"/>
      </w:pPr>
      <w:rPr>
        <w:rFonts w:ascii="Symbol" w:hAnsi="Symbol" w:hint="default"/>
      </w:rPr>
    </w:lvl>
    <w:lvl w:ilvl="2" w:tplc="080C001B" w:tentative="1">
      <w:start w:val="1"/>
      <w:numFmt w:val="lowerRoman"/>
      <w:lvlText w:val="%3."/>
      <w:lvlJc w:val="right"/>
      <w:pPr>
        <w:ind w:left="2368" w:hanging="180"/>
      </w:pPr>
    </w:lvl>
    <w:lvl w:ilvl="3" w:tplc="080C000F" w:tentative="1">
      <w:start w:val="1"/>
      <w:numFmt w:val="decimal"/>
      <w:lvlText w:val="%4."/>
      <w:lvlJc w:val="left"/>
      <w:pPr>
        <w:ind w:left="3088" w:hanging="360"/>
      </w:pPr>
    </w:lvl>
    <w:lvl w:ilvl="4" w:tplc="080C0019" w:tentative="1">
      <w:start w:val="1"/>
      <w:numFmt w:val="lowerLetter"/>
      <w:lvlText w:val="%5."/>
      <w:lvlJc w:val="left"/>
      <w:pPr>
        <w:ind w:left="3808" w:hanging="360"/>
      </w:pPr>
    </w:lvl>
    <w:lvl w:ilvl="5" w:tplc="080C001B" w:tentative="1">
      <w:start w:val="1"/>
      <w:numFmt w:val="lowerRoman"/>
      <w:lvlText w:val="%6."/>
      <w:lvlJc w:val="right"/>
      <w:pPr>
        <w:ind w:left="4528" w:hanging="180"/>
      </w:pPr>
    </w:lvl>
    <w:lvl w:ilvl="6" w:tplc="080C000F" w:tentative="1">
      <w:start w:val="1"/>
      <w:numFmt w:val="decimal"/>
      <w:lvlText w:val="%7."/>
      <w:lvlJc w:val="left"/>
      <w:pPr>
        <w:ind w:left="5248" w:hanging="360"/>
      </w:pPr>
    </w:lvl>
    <w:lvl w:ilvl="7" w:tplc="080C0019" w:tentative="1">
      <w:start w:val="1"/>
      <w:numFmt w:val="lowerLetter"/>
      <w:lvlText w:val="%8."/>
      <w:lvlJc w:val="left"/>
      <w:pPr>
        <w:ind w:left="5968" w:hanging="360"/>
      </w:pPr>
    </w:lvl>
    <w:lvl w:ilvl="8" w:tplc="080C001B" w:tentative="1">
      <w:start w:val="1"/>
      <w:numFmt w:val="lowerRoman"/>
      <w:lvlText w:val="%9."/>
      <w:lvlJc w:val="right"/>
      <w:pPr>
        <w:ind w:left="6688" w:hanging="180"/>
      </w:pPr>
    </w:lvl>
  </w:abstractNum>
  <w:abstractNum w:abstractNumId="17">
    <w:nsid w:val="384D17F7"/>
    <w:multiLevelType w:val="hybridMultilevel"/>
    <w:tmpl w:val="08502AF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nsid w:val="389F5BFF"/>
    <w:multiLevelType w:val="hybridMultilevel"/>
    <w:tmpl w:val="94B0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207BFE"/>
    <w:multiLevelType w:val="hybridMultilevel"/>
    <w:tmpl w:val="1D06B6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nsid w:val="3C8D26AC"/>
    <w:multiLevelType w:val="hybridMultilevel"/>
    <w:tmpl w:val="0A862EB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nsid w:val="3EFD3EA5"/>
    <w:multiLevelType w:val="hybridMultilevel"/>
    <w:tmpl w:val="00F4E5FC"/>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2">
    <w:nsid w:val="48F7708B"/>
    <w:multiLevelType w:val="hybridMultilevel"/>
    <w:tmpl w:val="43F09D32"/>
    <w:lvl w:ilvl="0" w:tplc="0666E1C8">
      <w:start w:val="1"/>
      <w:numFmt w:val="decimal"/>
      <w:lvlText w:val="%1)"/>
      <w:lvlJc w:val="left"/>
      <w:pPr>
        <w:ind w:left="644" w:hanging="360"/>
      </w:pPr>
      <w:rPr>
        <w:rFonts w:hint="default"/>
      </w:rPr>
    </w:lvl>
    <w:lvl w:ilvl="1" w:tplc="080C0019" w:tentative="1">
      <w:start w:val="1"/>
      <w:numFmt w:val="lowerLetter"/>
      <w:lvlText w:val="%2."/>
      <w:lvlJc w:val="left"/>
      <w:pPr>
        <w:ind w:left="1582" w:hanging="360"/>
      </w:pPr>
    </w:lvl>
    <w:lvl w:ilvl="2" w:tplc="080C001B" w:tentative="1">
      <w:start w:val="1"/>
      <w:numFmt w:val="lowerRoman"/>
      <w:lvlText w:val="%3."/>
      <w:lvlJc w:val="right"/>
      <w:pPr>
        <w:ind w:left="2302" w:hanging="180"/>
      </w:pPr>
    </w:lvl>
    <w:lvl w:ilvl="3" w:tplc="080C000F" w:tentative="1">
      <w:start w:val="1"/>
      <w:numFmt w:val="decimal"/>
      <w:lvlText w:val="%4."/>
      <w:lvlJc w:val="left"/>
      <w:pPr>
        <w:ind w:left="3022" w:hanging="360"/>
      </w:pPr>
    </w:lvl>
    <w:lvl w:ilvl="4" w:tplc="080C0019" w:tentative="1">
      <w:start w:val="1"/>
      <w:numFmt w:val="lowerLetter"/>
      <w:lvlText w:val="%5."/>
      <w:lvlJc w:val="left"/>
      <w:pPr>
        <w:ind w:left="3742" w:hanging="360"/>
      </w:pPr>
    </w:lvl>
    <w:lvl w:ilvl="5" w:tplc="080C001B" w:tentative="1">
      <w:start w:val="1"/>
      <w:numFmt w:val="lowerRoman"/>
      <w:lvlText w:val="%6."/>
      <w:lvlJc w:val="right"/>
      <w:pPr>
        <w:ind w:left="4462" w:hanging="180"/>
      </w:pPr>
    </w:lvl>
    <w:lvl w:ilvl="6" w:tplc="080C000F" w:tentative="1">
      <w:start w:val="1"/>
      <w:numFmt w:val="decimal"/>
      <w:lvlText w:val="%7."/>
      <w:lvlJc w:val="left"/>
      <w:pPr>
        <w:ind w:left="5182" w:hanging="360"/>
      </w:pPr>
    </w:lvl>
    <w:lvl w:ilvl="7" w:tplc="080C0019" w:tentative="1">
      <w:start w:val="1"/>
      <w:numFmt w:val="lowerLetter"/>
      <w:lvlText w:val="%8."/>
      <w:lvlJc w:val="left"/>
      <w:pPr>
        <w:ind w:left="5902" w:hanging="360"/>
      </w:pPr>
    </w:lvl>
    <w:lvl w:ilvl="8" w:tplc="080C001B" w:tentative="1">
      <w:start w:val="1"/>
      <w:numFmt w:val="lowerRoman"/>
      <w:lvlText w:val="%9."/>
      <w:lvlJc w:val="right"/>
      <w:pPr>
        <w:ind w:left="6622" w:hanging="180"/>
      </w:pPr>
    </w:lvl>
  </w:abstractNum>
  <w:abstractNum w:abstractNumId="23">
    <w:nsid w:val="491D34C9"/>
    <w:multiLevelType w:val="hybridMultilevel"/>
    <w:tmpl w:val="A5D4592A"/>
    <w:lvl w:ilvl="0" w:tplc="05863C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C341ED"/>
    <w:multiLevelType w:val="hybridMultilevel"/>
    <w:tmpl w:val="E668DD30"/>
    <w:lvl w:ilvl="0" w:tplc="A54E426C">
      <w:start w:val="1"/>
      <w:numFmt w:val="bullet"/>
      <w:lvlText w:val=""/>
      <w:lvlJc w:val="left"/>
      <w:pPr>
        <w:ind w:left="720" w:hanging="360"/>
      </w:pPr>
      <w:rPr>
        <w:rFonts w:ascii="Symbol" w:hAnsi="Symbol" w:hint="default"/>
      </w:rPr>
    </w:lvl>
    <w:lvl w:ilvl="1" w:tplc="ABE4FB7E" w:tentative="1">
      <w:start w:val="1"/>
      <w:numFmt w:val="bullet"/>
      <w:lvlText w:val="o"/>
      <w:lvlJc w:val="left"/>
      <w:pPr>
        <w:ind w:left="1440" w:hanging="360"/>
      </w:pPr>
      <w:rPr>
        <w:rFonts w:ascii="Courier New" w:hAnsi="Courier New" w:cs="Courier New" w:hint="default"/>
      </w:rPr>
    </w:lvl>
    <w:lvl w:ilvl="2" w:tplc="DAF0BA96" w:tentative="1">
      <w:start w:val="1"/>
      <w:numFmt w:val="bullet"/>
      <w:lvlText w:val=""/>
      <w:lvlJc w:val="left"/>
      <w:pPr>
        <w:ind w:left="2160" w:hanging="360"/>
      </w:pPr>
      <w:rPr>
        <w:rFonts w:ascii="Wingdings" w:hAnsi="Wingdings" w:hint="default"/>
      </w:rPr>
    </w:lvl>
    <w:lvl w:ilvl="3" w:tplc="ABC07BFE" w:tentative="1">
      <w:start w:val="1"/>
      <w:numFmt w:val="bullet"/>
      <w:lvlText w:val=""/>
      <w:lvlJc w:val="left"/>
      <w:pPr>
        <w:ind w:left="2880" w:hanging="360"/>
      </w:pPr>
      <w:rPr>
        <w:rFonts w:ascii="Symbol" w:hAnsi="Symbol" w:hint="default"/>
      </w:rPr>
    </w:lvl>
    <w:lvl w:ilvl="4" w:tplc="4470FA66" w:tentative="1">
      <w:start w:val="1"/>
      <w:numFmt w:val="bullet"/>
      <w:lvlText w:val="o"/>
      <w:lvlJc w:val="left"/>
      <w:pPr>
        <w:ind w:left="3600" w:hanging="360"/>
      </w:pPr>
      <w:rPr>
        <w:rFonts w:ascii="Courier New" w:hAnsi="Courier New" w:cs="Courier New" w:hint="default"/>
      </w:rPr>
    </w:lvl>
    <w:lvl w:ilvl="5" w:tplc="ABA09A60" w:tentative="1">
      <w:start w:val="1"/>
      <w:numFmt w:val="bullet"/>
      <w:lvlText w:val=""/>
      <w:lvlJc w:val="left"/>
      <w:pPr>
        <w:ind w:left="4320" w:hanging="360"/>
      </w:pPr>
      <w:rPr>
        <w:rFonts w:ascii="Wingdings" w:hAnsi="Wingdings" w:hint="default"/>
      </w:rPr>
    </w:lvl>
    <w:lvl w:ilvl="6" w:tplc="CFC67256" w:tentative="1">
      <w:start w:val="1"/>
      <w:numFmt w:val="bullet"/>
      <w:lvlText w:val=""/>
      <w:lvlJc w:val="left"/>
      <w:pPr>
        <w:ind w:left="5040" w:hanging="360"/>
      </w:pPr>
      <w:rPr>
        <w:rFonts w:ascii="Symbol" w:hAnsi="Symbol" w:hint="default"/>
      </w:rPr>
    </w:lvl>
    <w:lvl w:ilvl="7" w:tplc="AB8CBB14" w:tentative="1">
      <w:start w:val="1"/>
      <w:numFmt w:val="bullet"/>
      <w:lvlText w:val="o"/>
      <w:lvlJc w:val="left"/>
      <w:pPr>
        <w:ind w:left="5760" w:hanging="360"/>
      </w:pPr>
      <w:rPr>
        <w:rFonts w:ascii="Courier New" w:hAnsi="Courier New" w:cs="Courier New" w:hint="default"/>
      </w:rPr>
    </w:lvl>
    <w:lvl w:ilvl="8" w:tplc="793C558A" w:tentative="1">
      <w:start w:val="1"/>
      <w:numFmt w:val="bullet"/>
      <w:lvlText w:val=""/>
      <w:lvlJc w:val="left"/>
      <w:pPr>
        <w:ind w:left="6480" w:hanging="360"/>
      </w:pPr>
      <w:rPr>
        <w:rFonts w:ascii="Wingdings" w:hAnsi="Wingdings" w:hint="default"/>
      </w:rPr>
    </w:lvl>
  </w:abstractNum>
  <w:abstractNum w:abstractNumId="25">
    <w:nsid w:val="4FFD61F1"/>
    <w:multiLevelType w:val="hybridMultilevel"/>
    <w:tmpl w:val="8F72783E"/>
    <w:lvl w:ilvl="0" w:tplc="52841D8A">
      <w:start w:val="1"/>
      <w:numFmt w:val="bullet"/>
      <w:lvlText w:val="-"/>
      <w:lvlJc w:val="left"/>
      <w:pPr>
        <w:ind w:left="720" w:hanging="360"/>
      </w:pPr>
      <w:rPr>
        <w:rFonts w:ascii="Calibri" w:eastAsiaTheme="minorEastAsia" w:hAnsi="Calibri"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nsid w:val="53A103D6"/>
    <w:multiLevelType w:val="hybridMultilevel"/>
    <w:tmpl w:val="A5A07AD4"/>
    <w:lvl w:ilvl="0" w:tplc="A3F8D4AE">
      <w:start w:val="1"/>
      <w:numFmt w:val="bullet"/>
      <w:lvlText w:val="-"/>
      <w:lvlJc w:val="left"/>
      <w:pPr>
        <w:ind w:left="720" w:hanging="360"/>
      </w:pPr>
      <w:rPr>
        <w:rFonts w:ascii="Calibri" w:eastAsia="Calibri" w:hAnsi="Calibri" w:cs="Times New Roman" w:hint="default"/>
      </w:rPr>
    </w:lvl>
    <w:lvl w:ilvl="1" w:tplc="080C0003">
      <w:start w:val="1"/>
      <w:numFmt w:val="decimal"/>
      <w:lvlText w:val="%2."/>
      <w:lvlJc w:val="left"/>
      <w:pPr>
        <w:tabs>
          <w:tab w:val="num" w:pos="1440"/>
        </w:tabs>
        <w:ind w:left="1440" w:hanging="360"/>
      </w:pPr>
    </w:lvl>
    <w:lvl w:ilvl="2" w:tplc="080C0005">
      <w:start w:val="1"/>
      <w:numFmt w:val="decimal"/>
      <w:lvlText w:val="%3."/>
      <w:lvlJc w:val="left"/>
      <w:pPr>
        <w:tabs>
          <w:tab w:val="num" w:pos="2160"/>
        </w:tabs>
        <w:ind w:left="2160" w:hanging="360"/>
      </w:pPr>
    </w:lvl>
    <w:lvl w:ilvl="3" w:tplc="080C0001">
      <w:start w:val="1"/>
      <w:numFmt w:val="decimal"/>
      <w:lvlText w:val="%4."/>
      <w:lvlJc w:val="left"/>
      <w:pPr>
        <w:tabs>
          <w:tab w:val="num" w:pos="2880"/>
        </w:tabs>
        <w:ind w:left="2880" w:hanging="360"/>
      </w:pPr>
    </w:lvl>
    <w:lvl w:ilvl="4" w:tplc="080C0003">
      <w:start w:val="1"/>
      <w:numFmt w:val="decimal"/>
      <w:lvlText w:val="%5."/>
      <w:lvlJc w:val="left"/>
      <w:pPr>
        <w:tabs>
          <w:tab w:val="num" w:pos="3600"/>
        </w:tabs>
        <w:ind w:left="3600" w:hanging="360"/>
      </w:pPr>
    </w:lvl>
    <w:lvl w:ilvl="5" w:tplc="080C0005">
      <w:start w:val="1"/>
      <w:numFmt w:val="decimal"/>
      <w:lvlText w:val="%6."/>
      <w:lvlJc w:val="left"/>
      <w:pPr>
        <w:tabs>
          <w:tab w:val="num" w:pos="4320"/>
        </w:tabs>
        <w:ind w:left="4320" w:hanging="360"/>
      </w:pPr>
    </w:lvl>
    <w:lvl w:ilvl="6" w:tplc="080C0001">
      <w:start w:val="1"/>
      <w:numFmt w:val="decimal"/>
      <w:lvlText w:val="%7."/>
      <w:lvlJc w:val="left"/>
      <w:pPr>
        <w:tabs>
          <w:tab w:val="num" w:pos="5040"/>
        </w:tabs>
        <w:ind w:left="5040" w:hanging="360"/>
      </w:pPr>
    </w:lvl>
    <w:lvl w:ilvl="7" w:tplc="080C0003">
      <w:start w:val="1"/>
      <w:numFmt w:val="decimal"/>
      <w:lvlText w:val="%8."/>
      <w:lvlJc w:val="left"/>
      <w:pPr>
        <w:tabs>
          <w:tab w:val="num" w:pos="5760"/>
        </w:tabs>
        <w:ind w:left="5760" w:hanging="360"/>
      </w:pPr>
    </w:lvl>
    <w:lvl w:ilvl="8" w:tplc="080C0005">
      <w:start w:val="1"/>
      <w:numFmt w:val="decimal"/>
      <w:lvlText w:val="%9."/>
      <w:lvlJc w:val="left"/>
      <w:pPr>
        <w:tabs>
          <w:tab w:val="num" w:pos="6480"/>
        </w:tabs>
        <w:ind w:left="6480" w:hanging="360"/>
      </w:pPr>
    </w:lvl>
  </w:abstractNum>
  <w:abstractNum w:abstractNumId="27">
    <w:nsid w:val="57756F48"/>
    <w:multiLevelType w:val="hybridMultilevel"/>
    <w:tmpl w:val="F31C3936"/>
    <w:lvl w:ilvl="0" w:tplc="02049782">
      <w:numFmt w:val="bullet"/>
      <w:lvlText w:val="-"/>
      <w:lvlJc w:val="left"/>
      <w:pPr>
        <w:ind w:left="720" w:hanging="360"/>
      </w:pPr>
      <w:rPr>
        <w:rFonts w:ascii="Calibri" w:eastAsiaTheme="minorEastAsia" w:hAnsi="Calibri"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nsid w:val="590B456D"/>
    <w:multiLevelType w:val="hybridMultilevel"/>
    <w:tmpl w:val="41302B70"/>
    <w:lvl w:ilvl="0" w:tplc="CD664FFE">
      <w:start w:val="2"/>
      <w:numFmt w:val="bullet"/>
      <w:lvlText w:val=""/>
      <w:lvlJc w:val="left"/>
      <w:pPr>
        <w:ind w:left="1549" w:hanging="360"/>
      </w:pPr>
      <w:rPr>
        <w:rFonts w:ascii="Wingdings" w:eastAsiaTheme="minorEastAsia" w:hAnsi="Wingdings" w:cs="Arial" w:hint="default"/>
      </w:rPr>
    </w:lvl>
    <w:lvl w:ilvl="1" w:tplc="080C0003" w:tentative="1">
      <w:start w:val="1"/>
      <w:numFmt w:val="bullet"/>
      <w:lvlText w:val="o"/>
      <w:lvlJc w:val="left"/>
      <w:pPr>
        <w:ind w:left="2269" w:hanging="360"/>
      </w:pPr>
      <w:rPr>
        <w:rFonts w:ascii="Courier New" w:hAnsi="Courier New" w:cs="Courier New" w:hint="default"/>
      </w:rPr>
    </w:lvl>
    <w:lvl w:ilvl="2" w:tplc="080C0005" w:tentative="1">
      <w:start w:val="1"/>
      <w:numFmt w:val="bullet"/>
      <w:lvlText w:val=""/>
      <w:lvlJc w:val="left"/>
      <w:pPr>
        <w:ind w:left="2989" w:hanging="360"/>
      </w:pPr>
      <w:rPr>
        <w:rFonts w:ascii="Wingdings" w:hAnsi="Wingdings" w:hint="default"/>
      </w:rPr>
    </w:lvl>
    <w:lvl w:ilvl="3" w:tplc="080C0001" w:tentative="1">
      <w:start w:val="1"/>
      <w:numFmt w:val="bullet"/>
      <w:lvlText w:val=""/>
      <w:lvlJc w:val="left"/>
      <w:pPr>
        <w:ind w:left="3709" w:hanging="360"/>
      </w:pPr>
      <w:rPr>
        <w:rFonts w:ascii="Symbol" w:hAnsi="Symbol" w:hint="default"/>
      </w:rPr>
    </w:lvl>
    <w:lvl w:ilvl="4" w:tplc="080C0003" w:tentative="1">
      <w:start w:val="1"/>
      <w:numFmt w:val="bullet"/>
      <w:lvlText w:val="o"/>
      <w:lvlJc w:val="left"/>
      <w:pPr>
        <w:ind w:left="4429" w:hanging="360"/>
      </w:pPr>
      <w:rPr>
        <w:rFonts w:ascii="Courier New" w:hAnsi="Courier New" w:cs="Courier New" w:hint="default"/>
      </w:rPr>
    </w:lvl>
    <w:lvl w:ilvl="5" w:tplc="080C0005" w:tentative="1">
      <w:start w:val="1"/>
      <w:numFmt w:val="bullet"/>
      <w:lvlText w:val=""/>
      <w:lvlJc w:val="left"/>
      <w:pPr>
        <w:ind w:left="5149" w:hanging="360"/>
      </w:pPr>
      <w:rPr>
        <w:rFonts w:ascii="Wingdings" w:hAnsi="Wingdings" w:hint="default"/>
      </w:rPr>
    </w:lvl>
    <w:lvl w:ilvl="6" w:tplc="080C0001" w:tentative="1">
      <w:start w:val="1"/>
      <w:numFmt w:val="bullet"/>
      <w:lvlText w:val=""/>
      <w:lvlJc w:val="left"/>
      <w:pPr>
        <w:ind w:left="5869" w:hanging="360"/>
      </w:pPr>
      <w:rPr>
        <w:rFonts w:ascii="Symbol" w:hAnsi="Symbol" w:hint="default"/>
      </w:rPr>
    </w:lvl>
    <w:lvl w:ilvl="7" w:tplc="080C0003" w:tentative="1">
      <w:start w:val="1"/>
      <w:numFmt w:val="bullet"/>
      <w:lvlText w:val="o"/>
      <w:lvlJc w:val="left"/>
      <w:pPr>
        <w:ind w:left="6589" w:hanging="360"/>
      </w:pPr>
      <w:rPr>
        <w:rFonts w:ascii="Courier New" w:hAnsi="Courier New" w:cs="Courier New" w:hint="default"/>
      </w:rPr>
    </w:lvl>
    <w:lvl w:ilvl="8" w:tplc="080C0005" w:tentative="1">
      <w:start w:val="1"/>
      <w:numFmt w:val="bullet"/>
      <w:lvlText w:val=""/>
      <w:lvlJc w:val="left"/>
      <w:pPr>
        <w:ind w:left="7309" w:hanging="360"/>
      </w:pPr>
      <w:rPr>
        <w:rFonts w:ascii="Wingdings" w:hAnsi="Wingdings" w:hint="default"/>
      </w:rPr>
    </w:lvl>
  </w:abstractNum>
  <w:abstractNum w:abstractNumId="29">
    <w:nsid w:val="59990E93"/>
    <w:multiLevelType w:val="hybridMultilevel"/>
    <w:tmpl w:val="AF643594"/>
    <w:lvl w:ilvl="0" w:tplc="080C000F">
      <w:start w:val="1"/>
      <w:numFmt w:val="decimal"/>
      <w:lvlText w:val="%1."/>
      <w:lvlJc w:val="left"/>
      <w:pPr>
        <w:ind w:left="2520" w:hanging="360"/>
      </w:p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0">
    <w:nsid w:val="5A134D53"/>
    <w:multiLevelType w:val="hybridMultilevel"/>
    <w:tmpl w:val="48E4CA8C"/>
    <w:lvl w:ilvl="0" w:tplc="080C000F">
      <w:start w:val="1"/>
      <w:numFmt w:val="decimal"/>
      <w:lvlText w:val="%1."/>
      <w:lvlJc w:val="left"/>
      <w:pPr>
        <w:ind w:left="2520" w:hanging="360"/>
      </w:pPr>
    </w:lvl>
    <w:lvl w:ilvl="1" w:tplc="080C0019" w:tentative="1">
      <w:start w:val="1"/>
      <w:numFmt w:val="lowerLetter"/>
      <w:lvlText w:val="%2."/>
      <w:lvlJc w:val="left"/>
      <w:pPr>
        <w:ind w:left="3240" w:hanging="360"/>
      </w:pPr>
    </w:lvl>
    <w:lvl w:ilvl="2" w:tplc="080C001B" w:tentative="1">
      <w:start w:val="1"/>
      <w:numFmt w:val="lowerRoman"/>
      <w:lvlText w:val="%3."/>
      <w:lvlJc w:val="right"/>
      <w:pPr>
        <w:ind w:left="3960" w:hanging="180"/>
      </w:pPr>
    </w:lvl>
    <w:lvl w:ilvl="3" w:tplc="080C000F" w:tentative="1">
      <w:start w:val="1"/>
      <w:numFmt w:val="decimal"/>
      <w:lvlText w:val="%4."/>
      <w:lvlJc w:val="left"/>
      <w:pPr>
        <w:ind w:left="4680" w:hanging="360"/>
      </w:pPr>
    </w:lvl>
    <w:lvl w:ilvl="4" w:tplc="080C0019" w:tentative="1">
      <w:start w:val="1"/>
      <w:numFmt w:val="lowerLetter"/>
      <w:lvlText w:val="%5."/>
      <w:lvlJc w:val="left"/>
      <w:pPr>
        <w:ind w:left="5400" w:hanging="360"/>
      </w:pPr>
    </w:lvl>
    <w:lvl w:ilvl="5" w:tplc="080C001B" w:tentative="1">
      <w:start w:val="1"/>
      <w:numFmt w:val="lowerRoman"/>
      <w:lvlText w:val="%6."/>
      <w:lvlJc w:val="right"/>
      <w:pPr>
        <w:ind w:left="6120" w:hanging="180"/>
      </w:pPr>
    </w:lvl>
    <w:lvl w:ilvl="6" w:tplc="080C000F" w:tentative="1">
      <w:start w:val="1"/>
      <w:numFmt w:val="decimal"/>
      <w:lvlText w:val="%7."/>
      <w:lvlJc w:val="left"/>
      <w:pPr>
        <w:ind w:left="6840" w:hanging="360"/>
      </w:pPr>
    </w:lvl>
    <w:lvl w:ilvl="7" w:tplc="080C0019" w:tentative="1">
      <w:start w:val="1"/>
      <w:numFmt w:val="lowerLetter"/>
      <w:lvlText w:val="%8."/>
      <w:lvlJc w:val="left"/>
      <w:pPr>
        <w:ind w:left="7560" w:hanging="360"/>
      </w:pPr>
    </w:lvl>
    <w:lvl w:ilvl="8" w:tplc="080C001B" w:tentative="1">
      <w:start w:val="1"/>
      <w:numFmt w:val="lowerRoman"/>
      <w:lvlText w:val="%9."/>
      <w:lvlJc w:val="right"/>
      <w:pPr>
        <w:ind w:left="8280" w:hanging="180"/>
      </w:pPr>
    </w:lvl>
  </w:abstractNum>
  <w:abstractNum w:abstractNumId="31">
    <w:nsid w:val="5D4B4BF5"/>
    <w:multiLevelType w:val="hybridMultilevel"/>
    <w:tmpl w:val="5C34BB5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2">
    <w:nsid w:val="5F7F4BD3"/>
    <w:multiLevelType w:val="hybridMultilevel"/>
    <w:tmpl w:val="694291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nsid w:val="66581DBA"/>
    <w:multiLevelType w:val="hybridMultilevel"/>
    <w:tmpl w:val="A588CBAE"/>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nsid w:val="673D4B86"/>
    <w:multiLevelType w:val="hybridMultilevel"/>
    <w:tmpl w:val="ADFAD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766EAD"/>
    <w:multiLevelType w:val="hybridMultilevel"/>
    <w:tmpl w:val="1FA8DBE2"/>
    <w:lvl w:ilvl="0" w:tplc="080C0001">
      <w:start w:val="1"/>
      <w:numFmt w:val="bullet"/>
      <w:lvlText w:val=""/>
      <w:lvlJc w:val="left"/>
      <w:pPr>
        <w:ind w:left="829" w:hanging="360"/>
      </w:pPr>
      <w:rPr>
        <w:rFonts w:ascii="Symbol" w:hAnsi="Symbol" w:hint="default"/>
      </w:rPr>
    </w:lvl>
    <w:lvl w:ilvl="1" w:tplc="080C0003">
      <w:start w:val="1"/>
      <w:numFmt w:val="bullet"/>
      <w:lvlText w:val="o"/>
      <w:lvlJc w:val="left"/>
      <w:pPr>
        <w:ind w:left="1549" w:hanging="360"/>
      </w:pPr>
      <w:rPr>
        <w:rFonts w:ascii="Courier New" w:hAnsi="Courier New" w:cs="Courier New" w:hint="default"/>
      </w:rPr>
    </w:lvl>
    <w:lvl w:ilvl="2" w:tplc="080C0005" w:tentative="1">
      <w:start w:val="1"/>
      <w:numFmt w:val="bullet"/>
      <w:lvlText w:val=""/>
      <w:lvlJc w:val="left"/>
      <w:pPr>
        <w:ind w:left="2269" w:hanging="360"/>
      </w:pPr>
      <w:rPr>
        <w:rFonts w:ascii="Wingdings" w:hAnsi="Wingdings" w:hint="default"/>
      </w:rPr>
    </w:lvl>
    <w:lvl w:ilvl="3" w:tplc="080C0001" w:tentative="1">
      <w:start w:val="1"/>
      <w:numFmt w:val="bullet"/>
      <w:lvlText w:val=""/>
      <w:lvlJc w:val="left"/>
      <w:pPr>
        <w:ind w:left="2989" w:hanging="360"/>
      </w:pPr>
      <w:rPr>
        <w:rFonts w:ascii="Symbol" w:hAnsi="Symbol" w:hint="default"/>
      </w:rPr>
    </w:lvl>
    <w:lvl w:ilvl="4" w:tplc="080C0003" w:tentative="1">
      <w:start w:val="1"/>
      <w:numFmt w:val="bullet"/>
      <w:lvlText w:val="o"/>
      <w:lvlJc w:val="left"/>
      <w:pPr>
        <w:ind w:left="3709" w:hanging="360"/>
      </w:pPr>
      <w:rPr>
        <w:rFonts w:ascii="Courier New" w:hAnsi="Courier New" w:cs="Courier New" w:hint="default"/>
      </w:rPr>
    </w:lvl>
    <w:lvl w:ilvl="5" w:tplc="080C0005" w:tentative="1">
      <w:start w:val="1"/>
      <w:numFmt w:val="bullet"/>
      <w:lvlText w:val=""/>
      <w:lvlJc w:val="left"/>
      <w:pPr>
        <w:ind w:left="4429" w:hanging="360"/>
      </w:pPr>
      <w:rPr>
        <w:rFonts w:ascii="Wingdings" w:hAnsi="Wingdings" w:hint="default"/>
      </w:rPr>
    </w:lvl>
    <w:lvl w:ilvl="6" w:tplc="080C0001" w:tentative="1">
      <w:start w:val="1"/>
      <w:numFmt w:val="bullet"/>
      <w:lvlText w:val=""/>
      <w:lvlJc w:val="left"/>
      <w:pPr>
        <w:ind w:left="5149" w:hanging="360"/>
      </w:pPr>
      <w:rPr>
        <w:rFonts w:ascii="Symbol" w:hAnsi="Symbol" w:hint="default"/>
      </w:rPr>
    </w:lvl>
    <w:lvl w:ilvl="7" w:tplc="080C0003" w:tentative="1">
      <w:start w:val="1"/>
      <w:numFmt w:val="bullet"/>
      <w:lvlText w:val="o"/>
      <w:lvlJc w:val="left"/>
      <w:pPr>
        <w:ind w:left="5869" w:hanging="360"/>
      </w:pPr>
      <w:rPr>
        <w:rFonts w:ascii="Courier New" w:hAnsi="Courier New" w:cs="Courier New" w:hint="default"/>
      </w:rPr>
    </w:lvl>
    <w:lvl w:ilvl="8" w:tplc="080C0005" w:tentative="1">
      <w:start w:val="1"/>
      <w:numFmt w:val="bullet"/>
      <w:lvlText w:val=""/>
      <w:lvlJc w:val="left"/>
      <w:pPr>
        <w:ind w:left="6589" w:hanging="360"/>
      </w:pPr>
      <w:rPr>
        <w:rFonts w:ascii="Wingdings" w:hAnsi="Wingdings" w:hint="default"/>
      </w:rPr>
    </w:lvl>
  </w:abstractNum>
  <w:abstractNum w:abstractNumId="36">
    <w:nsid w:val="6D2F7C95"/>
    <w:multiLevelType w:val="hybridMultilevel"/>
    <w:tmpl w:val="27B0171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nsid w:val="7AFA1D83"/>
    <w:multiLevelType w:val="multilevel"/>
    <w:tmpl w:val="C94274FE"/>
    <w:lvl w:ilvl="0">
      <w:start w:val="1"/>
      <w:numFmt w:val="lowerLetter"/>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38">
    <w:nsid w:val="7B136309"/>
    <w:multiLevelType w:val="hybridMultilevel"/>
    <w:tmpl w:val="6BEEE93E"/>
    <w:lvl w:ilvl="0" w:tplc="080C000F">
      <w:start w:val="1"/>
      <w:numFmt w:val="decimal"/>
      <w:lvlText w:val="%1."/>
      <w:lvlJc w:val="left"/>
      <w:pPr>
        <w:ind w:left="720" w:hanging="360"/>
      </w:pPr>
    </w:lvl>
    <w:lvl w:ilvl="1" w:tplc="080C0019">
      <w:start w:val="1"/>
      <w:numFmt w:val="decimal"/>
      <w:lvlText w:val="%2."/>
      <w:lvlJc w:val="left"/>
      <w:pPr>
        <w:tabs>
          <w:tab w:val="num" w:pos="1440"/>
        </w:tabs>
        <w:ind w:left="1440" w:hanging="360"/>
      </w:pPr>
    </w:lvl>
    <w:lvl w:ilvl="2" w:tplc="080C001B">
      <w:start w:val="1"/>
      <w:numFmt w:val="decimal"/>
      <w:lvlText w:val="%3."/>
      <w:lvlJc w:val="left"/>
      <w:pPr>
        <w:tabs>
          <w:tab w:val="num" w:pos="2160"/>
        </w:tabs>
        <w:ind w:left="2160" w:hanging="360"/>
      </w:pPr>
    </w:lvl>
    <w:lvl w:ilvl="3" w:tplc="080C000F">
      <w:start w:val="1"/>
      <w:numFmt w:val="decimal"/>
      <w:lvlText w:val="%4."/>
      <w:lvlJc w:val="left"/>
      <w:pPr>
        <w:tabs>
          <w:tab w:val="num" w:pos="2880"/>
        </w:tabs>
        <w:ind w:left="2880" w:hanging="360"/>
      </w:pPr>
    </w:lvl>
    <w:lvl w:ilvl="4" w:tplc="080C0019">
      <w:start w:val="1"/>
      <w:numFmt w:val="decimal"/>
      <w:lvlText w:val="%5."/>
      <w:lvlJc w:val="left"/>
      <w:pPr>
        <w:tabs>
          <w:tab w:val="num" w:pos="3600"/>
        </w:tabs>
        <w:ind w:left="3600" w:hanging="360"/>
      </w:pPr>
    </w:lvl>
    <w:lvl w:ilvl="5" w:tplc="080C001B">
      <w:start w:val="1"/>
      <w:numFmt w:val="decimal"/>
      <w:lvlText w:val="%6."/>
      <w:lvlJc w:val="left"/>
      <w:pPr>
        <w:tabs>
          <w:tab w:val="num" w:pos="4320"/>
        </w:tabs>
        <w:ind w:left="4320" w:hanging="360"/>
      </w:pPr>
    </w:lvl>
    <w:lvl w:ilvl="6" w:tplc="080C000F">
      <w:start w:val="1"/>
      <w:numFmt w:val="decimal"/>
      <w:lvlText w:val="%7."/>
      <w:lvlJc w:val="left"/>
      <w:pPr>
        <w:tabs>
          <w:tab w:val="num" w:pos="5040"/>
        </w:tabs>
        <w:ind w:left="5040" w:hanging="360"/>
      </w:pPr>
    </w:lvl>
    <w:lvl w:ilvl="7" w:tplc="080C0019">
      <w:start w:val="1"/>
      <w:numFmt w:val="decimal"/>
      <w:lvlText w:val="%8."/>
      <w:lvlJc w:val="left"/>
      <w:pPr>
        <w:tabs>
          <w:tab w:val="num" w:pos="5760"/>
        </w:tabs>
        <w:ind w:left="5760" w:hanging="360"/>
      </w:pPr>
    </w:lvl>
    <w:lvl w:ilvl="8" w:tplc="080C001B">
      <w:start w:val="1"/>
      <w:numFmt w:val="decimal"/>
      <w:lvlText w:val="%9."/>
      <w:lvlJc w:val="left"/>
      <w:pPr>
        <w:tabs>
          <w:tab w:val="num" w:pos="6480"/>
        </w:tabs>
        <w:ind w:left="6480" w:hanging="360"/>
      </w:pPr>
    </w:lvl>
  </w:abstractNum>
  <w:num w:numId="1">
    <w:abstractNumId w:val="6"/>
  </w:num>
  <w:num w:numId="2">
    <w:abstractNumId w:val="15"/>
  </w:num>
  <w:num w:numId="3">
    <w:abstractNumId w:val="20"/>
  </w:num>
  <w:num w:numId="4">
    <w:abstractNumId w:val="24"/>
  </w:num>
  <w:num w:numId="5">
    <w:abstractNumId w:val="19"/>
  </w:num>
  <w:num w:numId="6">
    <w:abstractNumId w:val="36"/>
  </w:num>
  <w:num w:numId="7">
    <w:abstractNumId w:val="9"/>
  </w:num>
  <w:num w:numId="8">
    <w:abstractNumId w:val="21"/>
  </w:num>
  <w:num w:numId="9">
    <w:abstractNumId w:val="27"/>
  </w:num>
  <w:num w:numId="10">
    <w:abstractNumId w:val="35"/>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7"/>
  </w:num>
  <w:num w:numId="14">
    <w:abstractNumId w:val="7"/>
  </w:num>
  <w:num w:numId="15">
    <w:abstractNumId w:val="11"/>
  </w:num>
  <w:num w:numId="16">
    <w:abstractNumId w:val="34"/>
  </w:num>
  <w:num w:numId="17">
    <w:abstractNumId w:val="13"/>
  </w:num>
  <w:num w:numId="18">
    <w:abstractNumId w:val="18"/>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33"/>
  </w:num>
  <w:num w:numId="24">
    <w:abstractNumId w:val="5"/>
  </w:num>
  <w:num w:numId="25">
    <w:abstractNumId w:val="14"/>
  </w:num>
  <w:num w:numId="26">
    <w:abstractNumId w:val="4"/>
  </w:num>
  <w:num w:numId="27">
    <w:abstractNumId w:val="1"/>
  </w:num>
  <w:num w:numId="28">
    <w:abstractNumId w:val="31"/>
  </w:num>
  <w:num w:numId="29">
    <w:abstractNumId w:val="25"/>
  </w:num>
  <w:num w:numId="30">
    <w:abstractNumId w:val="32"/>
  </w:num>
  <w:num w:numId="31">
    <w:abstractNumId w:val="10"/>
  </w:num>
  <w:num w:numId="32">
    <w:abstractNumId w:val="29"/>
  </w:num>
  <w:num w:numId="33">
    <w:abstractNumId w:val="30"/>
  </w:num>
  <w:num w:numId="34">
    <w:abstractNumId w:val="37"/>
  </w:num>
  <w:num w:numId="35">
    <w:abstractNumId w:val="2"/>
  </w:num>
  <w:num w:numId="36">
    <w:abstractNumId w:val="3"/>
  </w:num>
  <w:num w:numId="37">
    <w:abstractNumId w:val="6"/>
    <w:lvlOverride w:ilvl="0">
      <w:startOverride w:val="5"/>
    </w:lvlOverride>
    <w:lvlOverride w:ilvl="1">
      <w:startOverride w:val="3"/>
    </w:lvlOverride>
    <w:lvlOverride w:ilvl="2">
      <w:startOverride w:val="3"/>
    </w:lvlOverride>
  </w:num>
  <w:num w:numId="38">
    <w:abstractNumId w:val="0"/>
    <w:lvlOverride w:ilvl="0">
      <w:lvl w:ilvl="0">
        <w:numFmt w:val="bullet"/>
        <w:lvlText w:val=""/>
        <w:legacy w:legacy="1" w:legacySpace="0" w:legacyIndent="0"/>
        <w:lvlJc w:val="left"/>
        <w:rPr>
          <w:rFonts w:ascii="Symbol" w:hAnsi="Symbol" w:hint="default"/>
          <w:sz w:val="22"/>
        </w:rPr>
      </w:lvl>
    </w:lvlOverride>
  </w:num>
  <w:num w:numId="39">
    <w:abstractNumId w:val="12"/>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num>
  <w:num w:numId="42">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bordersDoNotSurroundHeader/>
  <w:bordersDoNotSurroundFooter/>
  <w:proofState w:grammar="clean"/>
  <w:trackRevisions/>
  <w:doNotTrackFormatting/>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
  <w:docVars>
    <w:docVar w:name="85TrailerAuthor" w:val="0"/>
    <w:docVar w:name="85TrailerCAMNUMBER" w:val="0"/>
    <w:docVar w:name="85TrailerDate" w:val="0"/>
    <w:docVar w:name="85TrailerDateCreated" w:val="0"/>
    <w:docVar w:name="85TrailerDateField" w:val="0"/>
    <w:docVar w:name="85TrailerDateLastEdited" w:val="0"/>
    <w:docVar w:name="85TrailerDocName" w:val="0"/>
    <w:docVar w:name="85TrailerDraft" w:val="0"/>
    <w:docVar w:name="85TrailerTime" w:val="0"/>
    <w:docVar w:name="85TrailerType" w:val="102"/>
    <w:docVar w:name="MPDocID" w:val="BRI-1367775v1"/>
    <w:docVar w:name="MPDocIDTemplate" w:val="%l-|%n|v%v"/>
    <w:docVar w:name="MPDocIDTemplateDefault" w:val="%l-|%n|v%v"/>
    <w:docVar w:name="NewDocStampType" w:val="7"/>
  </w:docVars>
  <w:rsids>
    <w:rsidRoot w:val="00F27258"/>
    <w:rsid w:val="00002C70"/>
    <w:rsid w:val="000244A3"/>
    <w:rsid w:val="00027841"/>
    <w:rsid w:val="00052A26"/>
    <w:rsid w:val="00064304"/>
    <w:rsid w:val="00076507"/>
    <w:rsid w:val="0009570C"/>
    <w:rsid w:val="000E7C83"/>
    <w:rsid w:val="000F6680"/>
    <w:rsid w:val="00100D32"/>
    <w:rsid w:val="001022F7"/>
    <w:rsid w:val="00112E43"/>
    <w:rsid w:val="0013183E"/>
    <w:rsid w:val="00135885"/>
    <w:rsid w:val="0016714F"/>
    <w:rsid w:val="00175DA3"/>
    <w:rsid w:val="00185672"/>
    <w:rsid w:val="001971E0"/>
    <w:rsid w:val="001B75E1"/>
    <w:rsid w:val="001C06A3"/>
    <w:rsid w:val="001C5992"/>
    <w:rsid w:val="001D1B92"/>
    <w:rsid w:val="00202CEF"/>
    <w:rsid w:val="00207811"/>
    <w:rsid w:val="00262818"/>
    <w:rsid w:val="00272D70"/>
    <w:rsid w:val="002836E0"/>
    <w:rsid w:val="002922C1"/>
    <w:rsid w:val="002B3377"/>
    <w:rsid w:val="002E2A0E"/>
    <w:rsid w:val="00313A5F"/>
    <w:rsid w:val="00316A20"/>
    <w:rsid w:val="00331F6F"/>
    <w:rsid w:val="00333A24"/>
    <w:rsid w:val="003356D1"/>
    <w:rsid w:val="0034063C"/>
    <w:rsid w:val="00351028"/>
    <w:rsid w:val="00357F0A"/>
    <w:rsid w:val="00366636"/>
    <w:rsid w:val="003701A3"/>
    <w:rsid w:val="003A1744"/>
    <w:rsid w:val="003A4B0F"/>
    <w:rsid w:val="00416CCD"/>
    <w:rsid w:val="00420BF7"/>
    <w:rsid w:val="00437EA4"/>
    <w:rsid w:val="00446A92"/>
    <w:rsid w:val="004540F9"/>
    <w:rsid w:val="004757A0"/>
    <w:rsid w:val="004B09D4"/>
    <w:rsid w:val="004B5611"/>
    <w:rsid w:val="00502A5D"/>
    <w:rsid w:val="00524CF9"/>
    <w:rsid w:val="0058548C"/>
    <w:rsid w:val="005873FA"/>
    <w:rsid w:val="005913D8"/>
    <w:rsid w:val="005A1D3A"/>
    <w:rsid w:val="005B2833"/>
    <w:rsid w:val="005B7A44"/>
    <w:rsid w:val="005D0024"/>
    <w:rsid w:val="005E49E7"/>
    <w:rsid w:val="0061763C"/>
    <w:rsid w:val="0062190B"/>
    <w:rsid w:val="00633714"/>
    <w:rsid w:val="00641297"/>
    <w:rsid w:val="006831BF"/>
    <w:rsid w:val="00686300"/>
    <w:rsid w:val="006C3722"/>
    <w:rsid w:val="0070397F"/>
    <w:rsid w:val="007321BB"/>
    <w:rsid w:val="00761E37"/>
    <w:rsid w:val="00771181"/>
    <w:rsid w:val="00777A19"/>
    <w:rsid w:val="007820E7"/>
    <w:rsid w:val="00792FEA"/>
    <w:rsid w:val="007A3B98"/>
    <w:rsid w:val="007D2367"/>
    <w:rsid w:val="007E6E2F"/>
    <w:rsid w:val="007E71C9"/>
    <w:rsid w:val="007F76BD"/>
    <w:rsid w:val="00813D17"/>
    <w:rsid w:val="00821A43"/>
    <w:rsid w:val="008673CC"/>
    <w:rsid w:val="008831E2"/>
    <w:rsid w:val="008952AA"/>
    <w:rsid w:val="008962AC"/>
    <w:rsid w:val="008A48F5"/>
    <w:rsid w:val="008E0D84"/>
    <w:rsid w:val="008F3E4E"/>
    <w:rsid w:val="00904F7D"/>
    <w:rsid w:val="00925EBE"/>
    <w:rsid w:val="00926FF6"/>
    <w:rsid w:val="00931A9D"/>
    <w:rsid w:val="00936112"/>
    <w:rsid w:val="009861DD"/>
    <w:rsid w:val="00992698"/>
    <w:rsid w:val="009A15C4"/>
    <w:rsid w:val="009B0B1F"/>
    <w:rsid w:val="009C23C6"/>
    <w:rsid w:val="009D7C4A"/>
    <w:rsid w:val="009E00B0"/>
    <w:rsid w:val="009E72FA"/>
    <w:rsid w:val="009F72E0"/>
    <w:rsid w:val="00A1268D"/>
    <w:rsid w:val="00A14399"/>
    <w:rsid w:val="00A23051"/>
    <w:rsid w:val="00A2799A"/>
    <w:rsid w:val="00A45C3F"/>
    <w:rsid w:val="00A75FA8"/>
    <w:rsid w:val="00A91026"/>
    <w:rsid w:val="00AA1015"/>
    <w:rsid w:val="00AB1582"/>
    <w:rsid w:val="00AB329C"/>
    <w:rsid w:val="00AC6F44"/>
    <w:rsid w:val="00AC72AF"/>
    <w:rsid w:val="00AD42C3"/>
    <w:rsid w:val="00B432A4"/>
    <w:rsid w:val="00B43878"/>
    <w:rsid w:val="00B65B93"/>
    <w:rsid w:val="00B94BBE"/>
    <w:rsid w:val="00BD24B7"/>
    <w:rsid w:val="00BE092D"/>
    <w:rsid w:val="00BF6B27"/>
    <w:rsid w:val="00C11530"/>
    <w:rsid w:val="00C14AAC"/>
    <w:rsid w:val="00C2360D"/>
    <w:rsid w:val="00C305BA"/>
    <w:rsid w:val="00C31480"/>
    <w:rsid w:val="00C42271"/>
    <w:rsid w:val="00C51021"/>
    <w:rsid w:val="00C6521B"/>
    <w:rsid w:val="00C66547"/>
    <w:rsid w:val="00C8032E"/>
    <w:rsid w:val="00C8145A"/>
    <w:rsid w:val="00C84693"/>
    <w:rsid w:val="00CA3FE7"/>
    <w:rsid w:val="00CA58ED"/>
    <w:rsid w:val="00CB4F0B"/>
    <w:rsid w:val="00CB58BB"/>
    <w:rsid w:val="00CD23EC"/>
    <w:rsid w:val="00CD5937"/>
    <w:rsid w:val="00CE6B1B"/>
    <w:rsid w:val="00CE76CE"/>
    <w:rsid w:val="00D07658"/>
    <w:rsid w:val="00D11830"/>
    <w:rsid w:val="00D14D59"/>
    <w:rsid w:val="00D264B8"/>
    <w:rsid w:val="00D45B23"/>
    <w:rsid w:val="00D6288F"/>
    <w:rsid w:val="00D65F54"/>
    <w:rsid w:val="00DB7343"/>
    <w:rsid w:val="00E061AB"/>
    <w:rsid w:val="00E14D1E"/>
    <w:rsid w:val="00E36336"/>
    <w:rsid w:val="00E81A8D"/>
    <w:rsid w:val="00E91545"/>
    <w:rsid w:val="00EA567E"/>
    <w:rsid w:val="00EA719D"/>
    <w:rsid w:val="00EB2157"/>
    <w:rsid w:val="00EB770A"/>
    <w:rsid w:val="00EC0617"/>
    <w:rsid w:val="00ED551A"/>
    <w:rsid w:val="00EE0372"/>
    <w:rsid w:val="00F14299"/>
    <w:rsid w:val="00F25E13"/>
    <w:rsid w:val="00F27258"/>
    <w:rsid w:val="00F337DD"/>
    <w:rsid w:val="00F919FE"/>
    <w:rsid w:val="00F9391B"/>
    <w:rsid w:val="00FD6C6E"/>
    <w:rsid w:val="00FD7811"/>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258"/>
    <w:pPr>
      <w:widowControl w:val="0"/>
      <w:autoSpaceDE w:val="0"/>
      <w:autoSpaceDN w:val="0"/>
      <w:adjustRightInd w:val="0"/>
      <w:spacing w:after="120" w:line="240" w:lineRule="auto"/>
    </w:pPr>
    <w:rPr>
      <w:rFonts w:cs="Arial"/>
      <w:sz w:val="24"/>
      <w:szCs w:val="24"/>
    </w:rPr>
  </w:style>
  <w:style w:type="paragraph" w:styleId="Titre1">
    <w:name w:val="heading 1"/>
    <w:basedOn w:val="Normal"/>
    <w:next w:val="Normal"/>
    <w:link w:val="Titre1Car"/>
    <w:qFormat/>
    <w:rsid w:val="00F27258"/>
    <w:pPr>
      <w:numPr>
        <w:numId w:val="1"/>
      </w:numPr>
      <w:spacing w:after="240"/>
      <w:outlineLvl w:val="0"/>
    </w:pPr>
    <w:rPr>
      <w:b/>
      <w:sz w:val="36"/>
    </w:rPr>
  </w:style>
  <w:style w:type="paragraph" w:styleId="Titre2">
    <w:name w:val="heading 2"/>
    <w:basedOn w:val="Normal"/>
    <w:next w:val="Normal"/>
    <w:link w:val="Titre2Car"/>
    <w:qFormat/>
    <w:rsid w:val="00F27258"/>
    <w:pPr>
      <w:numPr>
        <w:ilvl w:val="1"/>
        <w:numId w:val="1"/>
      </w:numPr>
      <w:outlineLvl w:val="1"/>
    </w:pPr>
    <w:rPr>
      <w:b/>
      <w:sz w:val="28"/>
    </w:rPr>
  </w:style>
  <w:style w:type="paragraph" w:styleId="Titre3">
    <w:name w:val="heading 3"/>
    <w:basedOn w:val="Normal"/>
    <w:next w:val="Normal"/>
    <w:link w:val="Titre3Car"/>
    <w:qFormat/>
    <w:rsid w:val="009861DD"/>
    <w:pPr>
      <w:numPr>
        <w:ilvl w:val="2"/>
        <w:numId w:val="1"/>
      </w:numPr>
      <w:spacing w:after="60"/>
      <w:ind w:left="505" w:hanging="505"/>
      <w:outlineLvl w:val="2"/>
      <w:pPrChange w:id="0" w:author="VOO" w:date="2012-09-17T18:43:00Z">
        <w:pPr>
          <w:widowControl w:val="0"/>
          <w:numPr>
            <w:ilvl w:val="2"/>
            <w:numId w:val="1"/>
          </w:numPr>
          <w:autoSpaceDE w:val="0"/>
          <w:autoSpaceDN w:val="0"/>
          <w:adjustRightInd w:val="0"/>
          <w:spacing w:after="60"/>
          <w:ind w:left="788" w:hanging="504"/>
          <w:outlineLvl w:val="2"/>
        </w:pPr>
      </w:pPrChange>
    </w:pPr>
    <w:rPr>
      <w:b/>
      <w:rPrChange w:id="0" w:author="VOO" w:date="2012-09-17T18:43:00Z">
        <w:rPr>
          <w:rFonts w:asciiTheme="minorHAnsi" w:eastAsiaTheme="minorEastAsia" w:hAnsiTheme="minorHAnsi" w:cs="Arial"/>
          <w:b/>
          <w:sz w:val="24"/>
          <w:szCs w:val="24"/>
          <w:lang w:val="nl-BE" w:eastAsia="nl-BE" w:bidi="ar-SA"/>
        </w:rPr>
      </w:rPrChange>
    </w:rPr>
  </w:style>
  <w:style w:type="paragraph" w:styleId="Titre4">
    <w:name w:val="heading 4"/>
    <w:basedOn w:val="Normal"/>
    <w:next w:val="Normal"/>
    <w:link w:val="Titre4Car"/>
    <w:qFormat/>
    <w:rsid w:val="00F27258"/>
    <w:pPr>
      <w:numPr>
        <w:ilvl w:val="3"/>
        <w:numId w:val="1"/>
      </w:numPr>
      <w:outlineLvl w:val="3"/>
    </w:pPr>
  </w:style>
  <w:style w:type="paragraph" w:styleId="Titre5">
    <w:name w:val="heading 5"/>
    <w:basedOn w:val="Normal"/>
    <w:next w:val="Normal"/>
    <w:link w:val="Titre5Car"/>
    <w:qFormat/>
    <w:rsid w:val="00F27258"/>
    <w:pPr>
      <w:numPr>
        <w:ilvl w:val="4"/>
        <w:numId w:val="1"/>
      </w:numPr>
      <w:outlineLvl w:val="4"/>
    </w:pPr>
  </w:style>
  <w:style w:type="paragraph" w:styleId="Titre6">
    <w:name w:val="heading 6"/>
    <w:basedOn w:val="Normal"/>
    <w:next w:val="Normal"/>
    <w:link w:val="Titre6Car"/>
    <w:qFormat/>
    <w:rsid w:val="00F27258"/>
    <w:pPr>
      <w:outlineLvl w:val="5"/>
    </w:pPr>
  </w:style>
  <w:style w:type="paragraph" w:styleId="Titre7">
    <w:name w:val="heading 7"/>
    <w:basedOn w:val="Normal"/>
    <w:next w:val="Normal"/>
    <w:link w:val="Titre7Car"/>
    <w:qFormat/>
    <w:rsid w:val="00F27258"/>
    <w:pPr>
      <w:outlineLvl w:val="6"/>
    </w:pPr>
  </w:style>
  <w:style w:type="paragraph" w:styleId="Titre8">
    <w:name w:val="heading 8"/>
    <w:basedOn w:val="Normal"/>
    <w:next w:val="Normal"/>
    <w:link w:val="Titre8Car"/>
    <w:qFormat/>
    <w:rsid w:val="00F27258"/>
    <w:pPr>
      <w:outlineLvl w:val="7"/>
    </w:pPr>
  </w:style>
  <w:style w:type="paragraph" w:styleId="Titre9">
    <w:name w:val="heading 9"/>
    <w:basedOn w:val="Normal"/>
    <w:next w:val="Normal"/>
    <w:link w:val="Titre9Car"/>
    <w:qFormat/>
    <w:rsid w:val="00F27258"/>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27258"/>
    <w:rPr>
      <w:rFonts w:cs="Arial"/>
      <w:b/>
      <w:sz w:val="36"/>
      <w:szCs w:val="24"/>
    </w:rPr>
  </w:style>
  <w:style w:type="character" w:customStyle="1" w:styleId="Titre2Car">
    <w:name w:val="Titre 2 Car"/>
    <w:basedOn w:val="Policepardfaut"/>
    <w:link w:val="Titre2"/>
    <w:rsid w:val="00F27258"/>
    <w:rPr>
      <w:rFonts w:cs="Arial"/>
      <w:b/>
      <w:sz w:val="28"/>
      <w:szCs w:val="24"/>
    </w:rPr>
  </w:style>
  <w:style w:type="character" w:customStyle="1" w:styleId="Titre3Car">
    <w:name w:val="Titre 3 Car"/>
    <w:basedOn w:val="Policepardfaut"/>
    <w:link w:val="Titre3"/>
    <w:rsid w:val="008673CC"/>
    <w:rPr>
      <w:rFonts w:cs="Arial"/>
      <w:b/>
      <w:sz w:val="24"/>
      <w:szCs w:val="24"/>
    </w:rPr>
  </w:style>
  <w:style w:type="character" w:customStyle="1" w:styleId="Titre4Car">
    <w:name w:val="Titre 4 Car"/>
    <w:basedOn w:val="Policepardfaut"/>
    <w:link w:val="Titre4"/>
    <w:rsid w:val="00F27258"/>
    <w:rPr>
      <w:rFonts w:cs="Arial"/>
      <w:sz w:val="24"/>
      <w:szCs w:val="24"/>
    </w:rPr>
  </w:style>
  <w:style w:type="character" w:customStyle="1" w:styleId="Titre5Car">
    <w:name w:val="Titre 5 Car"/>
    <w:basedOn w:val="Policepardfaut"/>
    <w:link w:val="Titre5"/>
    <w:rsid w:val="00F27258"/>
    <w:rPr>
      <w:rFonts w:cs="Arial"/>
      <w:sz w:val="24"/>
      <w:szCs w:val="24"/>
    </w:rPr>
  </w:style>
  <w:style w:type="character" w:customStyle="1" w:styleId="Titre6Car">
    <w:name w:val="Titre 6 Car"/>
    <w:basedOn w:val="Policepardfaut"/>
    <w:link w:val="Titre6"/>
    <w:uiPriority w:val="9"/>
    <w:semiHidden/>
    <w:rsid w:val="00F27258"/>
    <w:rPr>
      <w:b/>
      <w:bCs/>
    </w:rPr>
  </w:style>
  <w:style w:type="character" w:customStyle="1" w:styleId="Titre7Car">
    <w:name w:val="Titre 7 Car"/>
    <w:basedOn w:val="Policepardfaut"/>
    <w:link w:val="Titre7"/>
    <w:uiPriority w:val="9"/>
    <w:semiHidden/>
    <w:rsid w:val="00F27258"/>
    <w:rPr>
      <w:sz w:val="24"/>
      <w:szCs w:val="24"/>
    </w:rPr>
  </w:style>
  <w:style w:type="character" w:customStyle="1" w:styleId="Titre8Car">
    <w:name w:val="Titre 8 Car"/>
    <w:basedOn w:val="Policepardfaut"/>
    <w:link w:val="Titre8"/>
    <w:uiPriority w:val="9"/>
    <w:semiHidden/>
    <w:rsid w:val="00F27258"/>
    <w:rPr>
      <w:i/>
      <w:iCs/>
      <w:sz w:val="24"/>
      <w:szCs w:val="24"/>
    </w:rPr>
  </w:style>
  <w:style w:type="character" w:customStyle="1" w:styleId="Titre9Car">
    <w:name w:val="Titre 9 Car"/>
    <w:basedOn w:val="Policepardfaut"/>
    <w:link w:val="Titre9"/>
    <w:uiPriority w:val="9"/>
    <w:semiHidden/>
    <w:rsid w:val="00F27258"/>
    <w:rPr>
      <w:rFonts w:asciiTheme="majorHAnsi" w:eastAsiaTheme="majorEastAsia" w:hAnsiTheme="majorHAnsi" w:cstheme="majorBidi"/>
    </w:rPr>
  </w:style>
  <w:style w:type="paragraph" w:styleId="Titre">
    <w:name w:val="Title"/>
    <w:basedOn w:val="Normal"/>
    <w:next w:val="Normal"/>
    <w:link w:val="TitreCar"/>
    <w:uiPriority w:val="10"/>
    <w:qFormat/>
    <w:rsid w:val="00F272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27258"/>
    <w:rPr>
      <w:rFonts w:asciiTheme="majorHAnsi" w:eastAsiaTheme="majorEastAsia" w:hAnsiTheme="majorHAnsi" w:cstheme="majorBidi"/>
      <w:color w:val="17365D" w:themeColor="text2" w:themeShade="BF"/>
      <w:spacing w:val="5"/>
      <w:kern w:val="28"/>
      <w:sz w:val="52"/>
      <w:szCs w:val="52"/>
    </w:rPr>
  </w:style>
  <w:style w:type="paragraph" w:styleId="TM1">
    <w:name w:val="toc 1"/>
    <w:basedOn w:val="Normal"/>
    <w:next w:val="Normal"/>
    <w:autoRedefine/>
    <w:uiPriority w:val="39"/>
    <w:unhideWhenUsed/>
    <w:rsid w:val="00F27258"/>
    <w:pPr>
      <w:spacing w:after="100"/>
    </w:pPr>
  </w:style>
  <w:style w:type="paragraph" w:styleId="TM2">
    <w:name w:val="toc 2"/>
    <w:basedOn w:val="Normal"/>
    <w:next w:val="Normal"/>
    <w:autoRedefine/>
    <w:uiPriority w:val="39"/>
    <w:unhideWhenUsed/>
    <w:rsid w:val="00F27258"/>
    <w:pPr>
      <w:spacing w:after="100"/>
      <w:ind w:left="240"/>
    </w:pPr>
  </w:style>
  <w:style w:type="paragraph" w:styleId="TM3">
    <w:name w:val="toc 3"/>
    <w:basedOn w:val="Normal"/>
    <w:next w:val="Normal"/>
    <w:autoRedefine/>
    <w:uiPriority w:val="39"/>
    <w:unhideWhenUsed/>
    <w:rsid w:val="00F27258"/>
    <w:pPr>
      <w:spacing w:after="100"/>
      <w:ind w:left="480"/>
    </w:pPr>
  </w:style>
  <w:style w:type="character" w:styleId="Lienhypertexte">
    <w:name w:val="Hyperlink"/>
    <w:basedOn w:val="Policepardfaut"/>
    <w:uiPriority w:val="99"/>
    <w:unhideWhenUsed/>
    <w:rsid w:val="00F27258"/>
    <w:rPr>
      <w:color w:val="0000FF" w:themeColor="hyperlink"/>
      <w:u w:val="single"/>
    </w:rPr>
  </w:style>
  <w:style w:type="paragraph" w:styleId="En-tte">
    <w:name w:val="header"/>
    <w:basedOn w:val="Normal"/>
    <w:link w:val="En-tteCar"/>
    <w:uiPriority w:val="99"/>
    <w:unhideWhenUsed/>
    <w:rsid w:val="00F27258"/>
    <w:pPr>
      <w:tabs>
        <w:tab w:val="center" w:pos="4536"/>
        <w:tab w:val="right" w:pos="9072"/>
      </w:tabs>
    </w:pPr>
  </w:style>
  <w:style w:type="character" w:customStyle="1" w:styleId="En-tteCar">
    <w:name w:val="En-tête Car"/>
    <w:basedOn w:val="Policepardfaut"/>
    <w:link w:val="En-tte"/>
    <w:uiPriority w:val="99"/>
    <w:rsid w:val="00F27258"/>
    <w:rPr>
      <w:rFonts w:ascii="Arial" w:hAnsi="Arial" w:cs="Arial"/>
      <w:sz w:val="24"/>
      <w:szCs w:val="24"/>
    </w:rPr>
  </w:style>
  <w:style w:type="paragraph" w:styleId="Pieddepage">
    <w:name w:val="footer"/>
    <w:basedOn w:val="Normal"/>
    <w:link w:val="PieddepageCar"/>
    <w:uiPriority w:val="99"/>
    <w:unhideWhenUsed/>
    <w:rsid w:val="00F27258"/>
    <w:pPr>
      <w:tabs>
        <w:tab w:val="center" w:pos="4536"/>
        <w:tab w:val="right" w:pos="9072"/>
      </w:tabs>
    </w:pPr>
  </w:style>
  <w:style w:type="character" w:customStyle="1" w:styleId="PieddepageCar">
    <w:name w:val="Pied de page Car"/>
    <w:basedOn w:val="Policepardfaut"/>
    <w:link w:val="Pieddepage"/>
    <w:uiPriority w:val="99"/>
    <w:rsid w:val="00F27258"/>
    <w:rPr>
      <w:rFonts w:ascii="Arial" w:hAnsi="Arial" w:cs="Arial"/>
      <w:sz w:val="24"/>
      <w:szCs w:val="24"/>
    </w:rPr>
  </w:style>
  <w:style w:type="paragraph" w:styleId="Textedebulles">
    <w:name w:val="Balloon Text"/>
    <w:basedOn w:val="Normal"/>
    <w:link w:val="TextedebullesCar"/>
    <w:uiPriority w:val="99"/>
    <w:semiHidden/>
    <w:unhideWhenUsed/>
    <w:rsid w:val="00F27258"/>
    <w:rPr>
      <w:rFonts w:ascii="Tahoma" w:hAnsi="Tahoma" w:cs="Tahoma"/>
      <w:sz w:val="16"/>
      <w:szCs w:val="16"/>
    </w:rPr>
  </w:style>
  <w:style w:type="character" w:customStyle="1" w:styleId="TextedebullesCar">
    <w:name w:val="Texte de bulles Car"/>
    <w:basedOn w:val="Policepardfaut"/>
    <w:link w:val="Textedebulles"/>
    <w:uiPriority w:val="99"/>
    <w:semiHidden/>
    <w:rsid w:val="00F27258"/>
    <w:rPr>
      <w:rFonts w:ascii="Tahoma" w:hAnsi="Tahoma" w:cs="Tahoma"/>
      <w:sz w:val="16"/>
      <w:szCs w:val="16"/>
    </w:rPr>
  </w:style>
  <w:style w:type="paragraph" w:styleId="Paragraphedeliste">
    <w:name w:val="List Paragraph"/>
    <w:basedOn w:val="Normal"/>
    <w:uiPriority w:val="34"/>
    <w:qFormat/>
    <w:rsid w:val="00F27258"/>
    <w:pPr>
      <w:ind w:left="720"/>
      <w:contextualSpacing/>
    </w:pPr>
  </w:style>
  <w:style w:type="paragraph" w:styleId="En-ttedetabledesmatires">
    <w:name w:val="TOC Heading"/>
    <w:basedOn w:val="Titre1"/>
    <w:next w:val="Normal"/>
    <w:uiPriority w:val="39"/>
    <w:semiHidden/>
    <w:unhideWhenUsed/>
    <w:qFormat/>
    <w:rsid w:val="00F27258"/>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en-US"/>
    </w:rPr>
  </w:style>
  <w:style w:type="paragraph" w:styleId="TM4">
    <w:name w:val="toc 4"/>
    <w:basedOn w:val="Normal"/>
    <w:next w:val="Normal"/>
    <w:autoRedefine/>
    <w:uiPriority w:val="39"/>
    <w:unhideWhenUsed/>
    <w:rsid w:val="00F27258"/>
    <w:pPr>
      <w:widowControl/>
      <w:autoSpaceDE/>
      <w:autoSpaceDN/>
      <w:adjustRightInd/>
      <w:spacing w:after="100" w:line="276" w:lineRule="auto"/>
      <w:ind w:left="660"/>
    </w:pPr>
    <w:rPr>
      <w:rFonts w:cstheme="minorBidi"/>
      <w:sz w:val="22"/>
      <w:szCs w:val="22"/>
    </w:rPr>
  </w:style>
  <w:style w:type="paragraph" w:styleId="TM5">
    <w:name w:val="toc 5"/>
    <w:basedOn w:val="Normal"/>
    <w:next w:val="Normal"/>
    <w:autoRedefine/>
    <w:uiPriority w:val="39"/>
    <w:unhideWhenUsed/>
    <w:rsid w:val="00F27258"/>
    <w:pPr>
      <w:widowControl/>
      <w:autoSpaceDE/>
      <w:autoSpaceDN/>
      <w:adjustRightInd/>
      <w:spacing w:after="100" w:line="276" w:lineRule="auto"/>
      <w:ind w:left="880"/>
    </w:pPr>
    <w:rPr>
      <w:rFonts w:cstheme="minorBidi"/>
      <w:sz w:val="22"/>
      <w:szCs w:val="22"/>
    </w:rPr>
  </w:style>
  <w:style w:type="paragraph" w:styleId="TM6">
    <w:name w:val="toc 6"/>
    <w:basedOn w:val="Normal"/>
    <w:next w:val="Normal"/>
    <w:autoRedefine/>
    <w:uiPriority w:val="39"/>
    <w:unhideWhenUsed/>
    <w:rsid w:val="00F27258"/>
    <w:pPr>
      <w:widowControl/>
      <w:autoSpaceDE/>
      <w:autoSpaceDN/>
      <w:adjustRightInd/>
      <w:spacing w:after="100" w:line="276" w:lineRule="auto"/>
      <w:ind w:left="1100"/>
    </w:pPr>
    <w:rPr>
      <w:rFonts w:cstheme="minorBidi"/>
      <w:sz w:val="22"/>
      <w:szCs w:val="22"/>
    </w:rPr>
  </w:style>
  <w:style w:type="paragraph" w:styleId="TM7">
    <w:name w:val="toc 7"/>
    <w:basedOn w:val="Normal"/>
    <w:next w:val="Normal"/>
    <w:autoRedefine/>
    <w:uiPriority w:val="39"/>
    <w:unhideWhenUsed/>
    <w:rsid w:val="00F27258"/>
    <w:pPr>
      <w:widowControl/>
      <w:autoSpaceDE/>
      <w:autoSpaceDN/>
      <w:adjustRightInd/>
      <w:spacing w:after="100" w:line="276" w:lineRule="auto"/>
      <w:ind w:left="1320"/>
    </w:pPr>
    <w:rPr>
      <w:rFonts w:cstheme="minorBidi"/>
      <w:sz w:val="22"/>
      <w:szCs w:val="22"/>
    </w:rPr>
  </w:style>
  <w:style w:type="paragraph" w:styleId="TM8">
    <w:name w:val="toc 8"/>
    <w:basedOn w:val="Normal"/>
    <w:next w:val="Normal"/>
    <w:autoRedefine/>
    <w:uiPriority w:val="39"/>
    <w:unhideWhenUsed/>
    <w:rsid w:val="00F27258"/>
    <w:pPr>
      <w:widowControl/>
      <w:autoSpaceDE/>
      <w:autoSpaceDN/>
      <w:adjustRightInd/>
      <w:spacing w:after="100" w:line="276" w:lineRule="auto"/>
      <w:ind w:left="1540"/>
    </w:pPr>
    <w:rPr>
      <w:rFonts w:cstheme="minorBidi"/>
      <w:sz w:val="22"/>
      <w:szCs w:val="22"/>
    </w:rPr>
  </w:style>
  <w:style w:type="paragraph" w:styleId="TM9">
    <w:name w:val="toc 9"/>
    <w:basedOn w:val="Normal"/>
    <w:next w:val="Normal"/>
    <w:autoRedefine/>
    <w:uiPriority w:val="39"/>
    <w:unhideWhenUsed/>
    <w:rsid w:val="00F27258"/>
    <w:pPr>
      <w:widowControl/>
      <w:autoSpaceDE/>
      <w:autoSpaceDN/>
      <w:adjustRightInd/>
      <w:spacing w:after="100" w:line="276" w:lineRule="auto"/>
      <w:ind w:left="1760"/>
    </w:pPr>
    <w:rPr>
      <w:rFonts w:cstheme="minorBidi"/>
      <w:sz w:val="22"/>
      <w:szCs w:val="22"/>
    </w:rPr>
  </w:style>
  <w:style w:type="paragraph" w:styleId="Sansinterligne">
    <w:name w:val="No Spacing"/>
    <w:uiPriority w:val="1"/>
    <w:qFormat/>
    <w:rsid w:val="00F27258"/>
    <w:pPr>
      <w:widowControl w:val="0"/>
      <w:autoSpaceDE w:val="0"/>
      <w:autoSpaceDN w:val="0"/>
      <w:adjustRightInd w:val="0"/>
      <w:spacing w:after="0" w:line="240" w:lineRule="auto"/>
    </w:pPr>
    <w:rPr>
      <w:rFonts w:ascii="Arial" w:hAnsi="Arial" w:cs="Arial"/>
      <w:sz w:val="24"/>
      <w:szCs w:val="24"/>
    </w:rPr>
  </w:style>
  <w:style w:type="character" w:styleId="Marquedecommentaire">
    <w:name w:val="annotation reference"/>
    <w:basedOn w:val="Policepardfaut"/>
    <w:uiPriority w:val="99"/>
    <w:semiHidden/>
    <w:unhideWhenUsed/>
    <w:rsid w:val="00F27258"/>
    <w:rPr>
      <w:sz w:val="16"/>
      <w:szCs w:val="16"/>
    </w:rPr>
  </w:style>
  <w:style w:type="paragraph" w:styleId="Commentaire">
    <w:name w:val="annotation text"/>
    <w:basedOn w:val="Normal"/>
    <w:link w:val="CommentaireCar"/>
    <w:uiPriority w:val="99"/>
    <w:unhideWhenUsed/>
    <w:rsid w:val="00F27258"/>
    <w:rPr>
      <w:sz w:val="20"/>
      <w:szCs w:val="20"/>
    </w:rPr>
  </w:style>
  <w:style w:type="character" w:customStyle="1" w:styleId="CommentaireCar">
    <w:name w:val="Commentaire Car"/>
    <w:basedOn w:val="Policepardfaut"/>
    <w:link w:val="Commentaire"/>
    <w:uiPriority w:val="99"/>
    <w:rsid w:val="00F27258"/>
    <w:rPr>
      <w:rFonts w:cs="Arial"/>
      <w:sz w:val="20"/>
      <w:szCs w:val="20"/>
    </w:rPr>
  </w:style>
  <w:style w:type="paragraph" w:styleId="Objetducommentaire">
    <w:name w:val="annotation subject"/>
    <w:basedOn w:val="Commentaire"/>
    <w:next w:val="Commentaire"/>
    <w:link w:val="ObjetducommentaireCar"/>
    <w:uiPriority w:val="99"/>
    <w:semiHidden/>
    <w:unhideWhenUsed/>
    <w:rsid w:val="00F27258"/>
    <w:rPr>
      <w:b/>
      <w:bCs/>
    </w:rPr>
  </w:style>
  <w:style w:type="character" w:customStyle="1" w:styleId="ObjetducommentaireCar">
    <w:name w:val="Objet du commentaire Car"/>
    <w:basedOn w:val="CommentaireCar"/>
    <w:link w:val="Objetducommentaire"/>
    <w:uiPriority w:val="99"/>
    <w:semiHidden/>
    <w:rsid w:val="00F27258"/>
    <w:rPr>
      <w:rFonts w:cs="Arial"/>
      <w:b/>
      <w:bCs/>
      <w:sz w:val="20"/>
      <w:szCs w:val="20"/>
    </w:rPr>
  </w:style>
  <w:style w:type="character" w:customStyle="1" w:styleId="longtext">
    <w:name w:val="long_text"/>
    <w:basedOn w:val="Policepardfaut"/>
    <w:rsid w:val="00F27258"/>
  </w:style>
  <w:style w:type="character" w:customStyle="1" w:styleId="apple-converted-space">
    <w:name w:val="apple-converted-space"/>
    <w:basedOn w:val="Policepardfaut"/>
    <w:rsid w:val="00F27258"/>
  </w:style>
  <w:style w:type="character" w:customStyle="1" w:styleId="hps">
    <w:name w:val="hps"/>
    <w:basedOn w:val="Policepardfaut"/>
    <w:rsid w:val="00F27258"/>
  </w:style>
  <w:style w:type="character" w:customStyle="1" w:styleId="shorttext">
    <w:name w:val="short_text"/>
    <w:basedOn w:val="Policepardfaut"/>
    <w:rsid w:val="00F27258"/>
  </w:style>
  <w:style w:type="table" w:customStyle="1" w:styleId="LightList-Accent11">
    <w:name w:val="Light List - Accent 11"/>
    <w:basedOn w:val="TableauNormal"/>
    <w:uiPriority w:val="61"/>
    <w:rsid w:val="00F27258"/>
    <w:pPr>
      <w:spacing w:after="0" w:line="240" w:lineRule="auto"/>
    </w:pPr>
    <w:rPr>
      <w:lang w:val="en-US" w:eastAsia="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gende">
    <w:name w:val="caption"/>
    <w:basedOn w:val="Normal"/>
    <w:next w:val="Normal"/>
    <w:qFormat/>
    <w:rsid w:val="00F27258"/>
    <w:pPr>
      <w:widowControl/>
      <w:autoSpaceDE/>
      <w:autoSpaceDN/>
      <w:adjustRightInd/>
      <w:spacing w:after="160" w:line="288" w:lineRule="auto"/>
      <w:ind w:left="2160"/>
    </w:pPr>
    <w:rPr>
      <w:rFonts w:ascii="Calibri" w:eastAsia="Times New Roman" w:hAnsi="Calibri" w:cs="Times New Roman"/>
      <w:b/>
      <w:bCs/>
      <w:smallCaps/>
      <w:color w:val="3B3B3B"/>
      <w:spacing w:val="10"/>
      <w:sz w:val="18"/>
      <w:szCs w:val="18"/>
      <w:lang w:val="en-US" w:eastAsia="en-US"/>
    </w:rPr>
  </w:style>
  <w:style w:type="paragraph" w:styleId="Rvision">
    <w:name w:val="Revision"/>
    <w:hidden/>
    <w:uiPriority w:val="99"/>
    <w:semiHidden/>
    <w:rsid w:val="00F27258"/>
    <w:pPr>
      <w:spacing w:after="0" w:line="240" w:lineRule="auto"/>
    </w:pPr>
    <w:rPr>
      <w:rFonts w:cs="Arial"/>
      <w:sz w:val="24"/>
      <w:szCs w:val="24"/>
    </w:rPr>
  </w:style>
  <w:style w:type="character" w:customStyle="1" w:styleId="zzmpTrailerItem">
    <w:name w:val="zzmpTrailerItem"/>
    <w:basedOn w:val="Policepardfaut"/>
    <w:rsid w:val="00F27258"/>
    <w:rPr>
      <w:rFonts w:ascii="Calibri" w:hAnsi="Calibri" w:cs="Times New Roman"/>
      <w:dstrike w:val="0"/>
      <w:noProof/>
      <w:color w:val="auto"/>
      <w:spacing w:val="0"/>
      <w:position w:val="0"/>
      <w:sz w:val="16"/>
      <w:szCs w:val="16"/>
      <w:u w:val="none"/>
      <w:effect w:val="none"/>
      <w:vertAlign w:val="baseline"/>
    </w:rPr>
  </w:style>
  <w:style w:type="table" w:styleId="Grilledutableau">
    <w:name w:val="Table Grid"/>
    <w:basedOn w:val="TableauNormal"/>
    <w:uiPriority w:val="59"/>
    <w:rsid w:val="00F272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basedOn w:val="Policepardfaut"/>
    <w:uiPriority w:val="99"/>
    <w:semiHidden/>
    <w:unhideWhenUsed/>
    <w:rsid w:val="00C2360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258"/>
    <w:pPr>
      <w:widowControl w:val="0"/>
      <w:autoSpaceDE w:val="0"/>
      <w:autoSpaceDN w:val="0"/>
      <w:adjustRightInd w:val="0"/>
      <w:spacing w:after="120" w:line="240" w:lineRule="auto"/>
    </w:pPr>
    <w:rPr>
      <w:rFonts w:cs="Arial"/>
      <w:sz w:val="24"/>
      <w:szCs w:val="24"/>
    </w:rPr>
  </w:style>
  <w:style w:type="paragraph" w:styleId="Titre1">
    <w:name w:val="heading 1"/>
    <w:basedOn w:val="Normal"/>
    <w:next w:val="Normal"/>
    <w:link w:val="Titre1Car"/>
    <w:qFormat/>
    <w:rsid w:val="00F27258"/>
    <w:pPr>
      <w:numPr>
        <w:numId w:val="1"/>
      </w:numPr>
      <w:spacing w:after="240"/>
      <w:outlineLvl w:val="0"/>
    </w:pPr>
    <w:rPr>
      <w:b/>
      <w:sz w:val="36"/>
    </w:rPr>
  </w:style>
  <w:style w:type="paragraph" w:styleId="Titre2">
    <w:name w:val="heading 2"/>
    <w:basedOn w:val="Normal"/>
    <w:next w:val="Normal"/>
    <w:link w:val="Titre2Car"/>
    <w:qFormat/>
    <w:rsid w:val="00F27258"/>
    <w:pPr>
      <w:numPr>
        <w:ilvl w:val="1"/>
        <w:numId w:val="1"/>
      </w:numPr>
      <w:outlineLvl w:val="1"/>
    </w:pPr>
    <w:rPr>
      <w:b/>
      <w:sz w:val="28"/>
    </w:rPr>
  </w:style>
  <w:style w:type="paragraph" w:styleId="Titre3">
    <w:name w:val="heading 3"/>
    <w:basedOn w:val="Normal"/>
    <w:next w:val="Normal"/>
    <w:link w:val="Titre3Car"/>
    <w:qFormat/>
    <w:rsid w:val="009861DD"/>
    <w:pPr>
      <w:numPr>
        <w:ilvl w:val="2"/>
        <w:numId w:val="1"/>
      </w:numPr>
      <w:spacing w:after="60"/>
      <w:ind w:left="505" w:hanging="505"/>
      <w:outlineLvl w:val="2"/>
      <w:pPrChange w:id="1" w:author="VOO" w:date="2012-09-17T18:43:00Z">
        <w:pPr>
          <w:widowControl w:val="0"/>
          <w:numPr>
            <w:ilvl w:val="2"/>
            <w:numId w:val="1"/>
          </w:numPr>
          <w:autoSpaceDE w:val="0"/>
          <w:autoSpaceDN w:val="0"/>
          <w:adjustRightInd w:val="0"/>
          <w:spacing w:after="60"/>
          <w:ind w:left="788" w:hanging="504"/>
          <w:outlineLvl w:val="2"/>
        </w:pPr>
      </w:pPrChange>
    </w:pPr>
    <w:rPr>
      <w:b/>
      <w:rPrChange w:id="1" w:author="VOO" w:date="2012-09-17T18:43:00Z">
        <w:rPr>
          <w:rFonts w:asciiTheme="minorHAnsi" w:eastAsiaTheme="minorEastAsia" w:hAnsiTheme="minorHAnsi" w:cs="Arial"/>
          <w:b/>
          <w:sz w:val="24"/>
          <w:szCs w:val="24"/>
          <w:lang w:val="nl-BE" w:eastAsia="nl-BE" w:bidi="ar-SA"/>
        </w:rPr>
      </w:rPrChange>
    </w:rPr>
  </w:style>
  <w:style w:type="paragraph" w:styleId="Titre4">
    <w:name w:val="heading 4"/>
    <w:basedOn w:val="Normal"/>
    <w:next w:val="Normal"/>
    <w:link w:val="Titre4Car"/>
    <w:qFormat/>
    <w:rsid w:val="00F27258"/>
    <w:pPr>
      <w:numPr>
        <w:ilvl w:val="3"/>
        <w:numId w:val="1"/>
      </w:numPr>
      <w:outlineLvl w:val="3"/>
    </w:pPr>
  </w:style>
  <w:style w:type="paragraph" w:styleId="Titre5">
    <w:name w:val="heading 5"/>
    <w:basedOn w:val="Normal"/>
    <w:next w:val="Normal"/>
    <w:link w:val="Titre5Car"/>
    <w:qFormat/>
    <w:rsid w:val="00F27258"/>
    <w:pPr>
      <w:numPr>
        <w:ilvl w:val="4"/>
        <w:numId w:val="1"/>
      </w:numPr>
      <w:outlineLvl w:val="4"/>
    </w:pPr>
  </w:style>
  <w:style w:type="paragraph" w:styleId="Titre6">
    <w:name w:val="heading 6"/>
    <w:basedOn w:val="Normal"/>
    <w:next w:val="Normal"/>
    <w:link w:val="Titre6Car"/>
    <w:qFormat/>
    <w:rsid w:val="00F27258"/>
    <w:pPr>
      <w:outlineLvl w:val="5"/>
    </w:pPr>
  </w:style>
  <w:style w:type="paragraph" w:styleId="Titre7">
    <w:name w:val="heading 7"/>
    <w:basedOn w:val="Normal"/>
    <w:next w:val="Normal"/>
    <w:link w:val="Titre7Car"/>
    <w:qFormat/>
    <w:rsid w:val="00F27258"/>
    <w:pPr>
      <w:outlineLvl w:val="6"/>
    </w:pPr>
  </w:style>
  <w:style w:type="paragraph" w:styleId="Titre8">
    <w:name w:val="heading 8"/>
    <w:basedOn w:val="Normal"/>
    <w:next w:val="Normal"/>
    <w:link w:val="Titre8Car"/>
    <w:qFormat/>
    <w:rsid w:val="00F27258"/>
    <w:pPr>
      <w:outlineLvl w:val="7"/>
    </w:pPr>
  </w:style>
  <w:style w:type="paragraph" w:styleId="Titre9">
    <w:name w:val="heading 9"/>
    <w:basedOn w:val="Normal"/>
    <w:next w:val="Normal"/>
    <w:link w:val="Titre9Car"/>
    <w:qFormat/>
    <w:rsid w:val="00F27258"/>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27258"/>
    <w:rPr>
      <w:rFonts w:cs="Arial"/>
      <w:b/>
      <w:sz w:val="36"/>
      <w:szCs w:val="24"/>
    </w:rPr>
  </w:style>
  <w:style w:type="character" w:customStyle="1" w:styleId="Titre2Car">
    <w:name w:val="Titre 2 Car"/>
    <w:basedOn w:val="Policepardfaut"/>
    <w:link w:val="Titre2"/>
    <w:rsid w:val="00F27258"/>
    <w:rPr>
      <w:rFonts w:cs="Arial"/>
      <w:b/>
      <w:sz w:val="28"/>
      <w:szCs w:val="24"/>
    </w:rPr>
  </w:style>
  <w:style w:type="character" w:customStyle="1" w:styleId="Titre3Car">
    <w:name w:val="Titre 3 Car"/>
    <w:basedOn w:val="Policepardfaut"/>
    <w:link w:val="Titre3"/>
    <w:rsid w:val="008673CC"/>
    <w:rPr>
      <w:rFonts w:cs="Arial"/>
      <w:b/>
      <w:sz w:val="24"/>
      <w:szCs w:val="24"/>
    </w:rPr>
  </w:style>
  <w:style w:type="character" w:customStyle="1" w:styleId="Titre4Car">
    <w:name w:val="Titre 4 Car"/>
    <w:basedOn w:val="Policepardfaut"/>
    <w:link w:val="Titre4"/>
    <w:rsid w:val="00F27258"/>
    <w:rPr>
      <w:rFonts w:cs="Arial"/>
      <w:sz w:val="24"/>
      <w:szCs w:val="24"/>
    </w:rPr>
  </w:style>
  <w:style w:type="character" w:customStyle="1" w:styleId="Titre5Car">
    <w:name w:val="Titre 5 Car"/>
    <w:basedOn w:val="Policepardfaut"/>
    <w:link w:val="Titre5"/>
    <w:rsid w:val="00F27258"/>
    <w:rPr>
      <w:rFonts w:cs="Arial"/>
      <w:sz w:val="24"/>
      <w:szCs w:val="24"/>
    </w:rPr>
  </w:style>
  <w:style w:type="character" w:customStyle="1" w:styleId="Titre6Car">
    <w:name w:val="Titre 6 Car"/>
    <w:basedOn w:val="Policepardfaut"/>
    <w:link w:val="Titre6"/>
    <w:uiPriority w:val="9"/>
    <w:semiHidden/>
    <w:rsid w:val="00F27258"/>
    <w:rPr>
      <w:b/>
      <w:bCs/>
    </w:rPr>
  </w:style>
  <w:style w:type="character" w:customStyle="1" w:styleId="Titre7Car">
    <w:name w:val="Titre 7 Car"/>
    <w:basedOn w:val="Policepardfaut"/>
    <w:link w:val="Titre7"/>
    <w:uiPriority w:val="9"/>
    <w:semiHidden/>
    <w:rsid w:val="00F27258"/>
    <w:rPr>
      <w:sz w:val="24"/>
      <w:szCs w:val="24"/>
    </w:rPr>
  </w:style>
  <w:style w:type="character" w:customStyle="1" w:styleId="Titre8Car">
    <w:name w:val="Titre 8 Car"/>
    <w:basedOn w:val="Policepardfaut"/>
    <w:link w:val="Titre8"/>
    <w:uiPriority w:val="9"/>
    <w:semiHidden/>
    <w:rsid w:val="00F27258"/>
    <w:rPr>
      <w:i/>
      <w:iCs/>
      <w:sz w:val="24"/>
      <w:szCs w:val="24"/>
    </w:rPr>
  </w:style>
  <w:style w:type="character" w:customStyle="1" w:styleId="Titre9Car">
    <w:name w:val="Titre 9 Car"/>
    <w:basedOn w:val="Policepardfaut"/>
    <w:link w:val="Titre9"/>
    <w:uiPriority w:val="9"/>
    <w:semiHidden/>
    <w:rsid w:val="00F27258"/>
    <w:rPr>
      <w:rFonts w:asciiTheme="majorHAnsi" w:eastAsiaTheme="majorEastAsia" w:hAnsiTheme="majorHAnsi" w:cstheme="majorBidi"/>
    </w:rPr>
  </w:style>
  <w:style w:type="paragraph" w:styleId="Titre">
    <w:name w:val="Title"/>
    <w:basedOn w:val="Normal"/>
    <w:next w:val="Normal"/>
    <w:link w:val="TitreCar"/>
    <w:uiPriority w:val="10"/>
    <w:qFormat/>
    <w:rsid w:val="00F272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27258"/>
    <w:rPr>
      <w:rFonts w:asciiTheme="majorHAnsi" w:eastAsiaTheme="majorEastAsia" w:hAnsiTheme="majorHAnsi" w:cstheme="majorBidi"/>
      <w:color w:val="17365D" w:themeColor="text2" w:themeShade="BF"/>
      <w:spacing w:val="5"/>
      <w:kern w:val="28"/>
      <w:sz w:val="52"/>
      <w:szCs w:val="52"/>
    </w:rPr>
  </w:style>
  <w:style w:type="paragraph" w:styleId="TM1">
    <w:name w:val="toc 1"/>
    <w:basedOn w:val="Normal"/>
    <w:next w:val="Normal"/>
    <w:autoRedefine/>
    <w:uiPriority w:val="39"/>
    <w:unhideWhenUsed/>
    <w:rsid w:val="00F27258"/>
    <w:pPr>
      <w:spacing w:after="100"/>
    </w:pPr>
  </w:style>
  <w:style w:type="paragraph" w:styleId="TM2">
    <w:name w:val="toc 2"/>
    <w:basedOn w:val="Normal"/>
    <w:next w:val="Normal"/>
    <w:autoRedefine/>
    <w:uiPriority w:val="39"/>
    <w:unhideWhenUsed/>
    <w:rsid w:val="00F27258"/>
    <w:pPr>
      <w:spacing w:after="100"/>
      <w:ind w:left="240"/>
    </w:pPr>
  </w:style>
  <w:style w:type="paragraph" w:styleId="TM3">
    <w:name w:val="toc 3"/>
    <w:basedOn w:val="Normal"/>
    <w:next w:val="Normal"/>
    <w:autoRedefine/>
    <w:uiPriority w:val="39"/>
    <w:unhideWhenUsed/>
    <w:rsid w:val="00F27258"/>
    <w:pPr>
      <w:spacing w:after="100"/>
      <w:ind w:left="480"/>
    </w:pPr>
  </w:style>
  <w:style w:type="character" w:styleId="Lienhypertexte">
    <w:name w:val="Hyperlink"/>
    <w:basedOn w:val="Policepardfaut"/>
    <w:uiPriority w:val="99"/>
    <w:unhideWhenUsed/>
    <w:rsid w:val="00F27258"/>
    <w:rPr>
      <w:color w:val="0000FF" w:themeColor="hyperlink"/>
      <w:u w:val="single"/>
    </w:rPr>
  </w:style>
  <w:style w:type="paragraph" w:styleId="En-tte">
    <w:name w:val="header"/>
    <w:basedOn w:val="Normal"/>
    <w:link w:val="En-tteCar"/>
    <w:uiPriority w:val="99"/>
    <w:unhideWhenUsed/>
    <w:rsid w:val="00F27258"/>
    <w:pPr>
      <w:tabs>
        <w:tab w:val="center" w:pos="4536"/>
        <w:tab w:val="right" w:pos="9072"/>
      </w:tabs>
    </w:pPr>
  </w:style>
  <w:style w:type="character" w:customStyle="1" w:styleId="En-tteCar">
    <w:name w:val="En-tête Car"/>
    <w:basedOn w:val="Policepardfaut"/>
    <w:link w:val="En-tte"/>
    <w:uiPriority w:val="99"/>
    <w:rsid w:val="00F27258"/>
    <w:rPr>
      <w:rFonts w:ascii="Arial" w:hAnsi="Arial" w:cs="Arial"/>
      <w:sz w:val="24"/>
      <w:szCs w:val="24"/>
    </w:rPr>
  </w:style>
  <w:style w:type="paragraph" w:styleId="Pieddepage">
    <w:name w:val="footer"/>
    <w:basedOn w:val="Normal"/>
    <w:link w:val="PieddepageCar"/>
    <w:uiPriority w:val="99"/>
    <w:unhideWhenUsed/>
    <w:rsid w:val="00F27258"/>
    <w:pPr>
      <w:tabs>
        <w:tab w:val="center" w:pos="4536"/>
        <w:tab w:val="right" w:pos="9072"/>
      </w:tabs>
    </w:pPr>
  </w:style>
  <w:style w:type="character" w:customStyle="1" w:styleId="PieddepageCar">
    <w:name w:val="Pied de page Car"/>
    <w:basedOn w:val="Policepardfaut"/>
    <w:link w:val="Pieddepage"/>
    <w:uiPriority w:val="99"/>
    <w:rsid w:val="00F27258"/>
    <w:rPr>
      <w:rFonts w:ascii="Arial" w:hAnsi="Arial" w:cs="Arial"/>
      <w:sz w:val="24"/>
      <w:szCs w:val="24"/>
    </w:rPr>
  </w:style>
  <w:style w:type="paragraph" w:styleId="Textedebulles">
    <w:name w:val="Balloon Text"/>
    <w:basedOn w:val="Normal"/>
    <w:link w:val="TextedebullesCar"/>
    <w:uiPriority w:val="99"/>
    <w:semiHidden/>
    <w:unhideWhenUsed/>
    <w:rsid w:val="00F27258"/>
    <w:rPr>
      <w:rFonts w:ascii="Tahoma" w:hAnsi="Tahoma" w:cs="Tahoma"/>
      <w:sz w:val="16"/>
      <w:szCs w:val="16"/>
    </w:rPr>
  </w:style>
  <w:style w:type="character" w:customStyle="1" w:styleId="TextedebullesCar">
    <w:name w:val="Texte de bulles Car"/>
    <w:basedOn w:val="Policepardfaut"/>
    <w:link w:val="Textedebulles"/>
    <w:uiPriority w:val="99"/>
    <w:semiHidden/>
    <w:rsid w:val="00F27258"/>
    <w:rPr>
      <w:rFonts w:ascii="Tahoma" w:hAnsi="Tahoma" w:cs="Tahoma"/>
      <w:sz w:val="16"/>
      <w:szCs w:val="16"/>
    </w:rPr>
  </w:style>
  <w:style w:type="paragraph" w:styleId="Paragraphedeliste">
    <w:name w:val="List Paragraph"/>
    <w:basedOn w:val="Normal"/>
    <w:uiPriority w:val="34"/>
    <w:qFormat/>
    <w:rsid w:val="00F27258"/>
    <w:pPr>
      <w:ind w:left="720"/>
      <w:contextualSpacing/>
    </w:pPr>
  </w:style>
  <w:style w:type="paragraph" w:styleId="En-ttedetabledesmatires">
    <w:name w:val="TOC Heading"/>
    <w:basedOn w:val="Titre1"/>
    <w:next w:val="Normal"/>
    <w:uiPriority w:val="39"/>
    <w:semiHidden/>
    <w:unhideWhenUsed/>
    <w:qFormat/>
    <w:rsid w:val="00F27258"/>
    <w:pPr>
      <w:keepNext/>
      <w:keepLines/>
      <w:widowControl/>
      <w:numPr>
        <w:numId w:val="0"/>
      </w:numPr>
      <w:autoSpaceDE/>
      <w:autoSpaceDN/>
      <w:adjustRightInd/>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en-US"/>
    </w:rPr>
  </w:style>
  <w:style w:type="paragraph" w:styleId="TM4">
    <w:name w:val="toc 4"/>
    <w:basedOn w:val="Normal"/>
    <w:next w:val="Normal"/>
    <w:autoRedefine/>
    <w:uiPriority w:val="39"/>
    <w:unhideWhenUsed/>
    <w:rsid w:val="00F27258"/>
    <w:pPr>
      <w:widowControl/>
      <w:autoSpaceDE/>
      <w:autoSpaceDN/>
      <w:adjustRightInd/>
      <w:spacing w:after="100" w:line="276" w:lineRule="auto"/>
      <w:ind w:left="660"/>
    </w:pPr>
    <w:rPr>
      <w:rFonts w:cstheme="minorBidi"/>
      <w:sz w:val="22"/>
      <w:szCs w:val="22"/>
    </w:rPr>
  </w:style>
  <w:style w:type="paragraph" w:styleId="TM5">
    <w:name w:val="toc 5"/>
    <w:basedOn w:val="Normal"/>
    <w:next w:val="Normal"/>
    <w:autoRedefine/>
    <w:uiPriority w:val="39"/>
    <w:unhideWhenUsed/>
    <w:rsid w:val="00F27258"/>
    <w:pPr>
      <w:widowControl/>
      <w:autoSpaceDE/>
      <w:autoSpaceDN/>
      <w:adjustRightInd/>
      <w:spacing w:after="100" w:line="276" w:lineRule="auto"/>
      <w:ind w:left="880"/>
    </w:pPr>
    <w:rPr>
      <w:rFonts w:cstheme="minorBidi"/>
      <w:sz w:val="22"/>
      <w:szCs w:val="22"/>
    </w:rPr>
  </w:style>
  <w:style w:type="paragraph" w:styleId="TM6">
    <w:name w:val="toc 6"/>
    <w:basedOn w:val="Normal"/>
    <w:next w:val="Normal"/>
    <w:autoRedefine/>
    <w:uiPriority w:val="39"/>
    <w:unhideWhenUsed/>
    <w:rsid w:val="00F27258"/>
    <w:pPr>
      <w:widowControl/>
      <w:autoSpaceDE/>
      <w:autoSpaceDN/>
      <w:adjustRightInd/>
      <w:spacing w:after="100" w:line="276" w:lineRule="auto"/>
      <w:ind w:left="1100"/>
    </w:pPr>
    <w:rPr>
      <w:rFonts w:cstheme="minorBidi"/>
      <w:sz w:val="22"/>
      <w:szCs w:val="22"/>
    </w:rPr>
  </w:style>
  <w:style w:type="paragraph" w:styleId="TM7">
    <w:name w:val="toc 7"/>
    <w:basedOn w:val="Normal"/>
    <w:next w:val="Normal"/>
    <w:autoRedefine/>
    <w:uiPriority w:val="39"/>
    <w:unhideWhenUsed/>
    <w:rsid w:val="00F27258"/>
    <w:pPr>
      <w:widowControl/>
      <w:autoSpaceDE/>
      <w:autoSpaceDN/>
      <w:adjustRightInd/>
      <w:spacing w:after="100" w:line="276" w:lineRule="auto"/>
      <w:ind w:left="1320"/>
    </w:pPr>
    <w:rPr>
      <w:rFonts w:cstheme="minorBidi"/>
      <w:sz w:val="22"/>
      <w:szCs w:val="22"/>
    </w:rPr>
  </w:style>
  <w:style w:type="paragraph" w:styleId="TM8">
    <w:name w:val="toc 8"/>
    <w:basedOn w:val="Normal"/>
    <w:next w:val="Normal"/>
    <w:autoRedefine/>
    <w:uiPriority w:val="39"/>
    <w:unhideWhenUsed/>
    <w:rsid w:val="00F27258"/>
    <w:pPr>
      <w:widowControl/>
      <w:autoSpaceDE/>
      <w:autoSpaceDN/>
      <w:adjustRightInd/>
      <w:spacing w:after="100" w:line="276" w:lineRule="auto"/>
      <w:ind w:left="1540"/>
    </w:pPr>
    <w:rPr>
      <w:rFonts w:cstheme="minorBidi"/>
      <w:sz w:val="22"/>
      <w:szCs w:val="22"/>
    </w:rPr>
  </w:style>
  <w:style w:type="paragraph" w:styleId="TM9">
    <w:name w:val="toc 9"/>
    <w:basedOn w:val="Normal"/>
    <w:next w:val="Normal"/>
    <w:autoRedefine/>
    <w:uiPriority w:val="39"/>
    <w:unhideWhenUsed/>
    <w:rsid w:val="00F27258"/>
    <w:pPr>
      <w:widowControl/>
      <w:autoSpaceDE/>
      <w:autoSpaceDN/>
      <w:adjustRightInd/>
      <w:spacing w:after="100" w:line="276" w:lineRule="auto"/>
      <w:ind w:left="1760"/>
    </w:pPr>
    <w:rPr>
      <w:rFonts w:cstheme="minorBidi"/>
      <w:sz w:val="22"/>
      <w:szCs w:val="22"/>
    </w:rPr>
  </w:style>
  <w:style w:type="paragraph" w:styleId="Sansinterligne">
    <w:name w:val="No Spacing"/>
    <w:uiPriority w:val="1"/>
    <w:qFormat/>
    <w:rsid w:val="00F27258"/>
    <w:pPr>
      <w:widowControl w:val="0"/>
      <w:autoSpaceDE w:val="0"/>
      <w:autoSpaceDN w:val="0"/>
      <w:adjustRightInd w:val="0"/>
      <w:spacing w:after="0" w:line="240" w:lineRule="auto"/>
    </w:pPr>
    <w:rPr>
      <w:rFonts w:ascii="Arial" w:hAnsi="Arial" w:cs="Arial"/>
      <w:sz w:val="24"/>
      <w:szCs w:val="24"/>
    </w:rPr>
  </w:style>
  <w:style w:type="character" w:styleId="Marquedecommentaire">
    <w:name w:val="annotation reference"/>
    <w:basedOn w:val="Policepardfaut"/>
    <w:uiPriority w:val="99"/>
    <w:semiHidden/>
    <w:unhideWhenUsed/>
    <w:rsid w:val="00F27258"/>
    <w:rPr>
      <w:sz w:val="16"/>
      <w:szCs w:val="16"/>
    </w:rPr>
  </w:style>
  <w:style w:type="paragraph" w:styleId="Commentaire">
    <w:name w:val="annotation text"/>
    <w:basedOn w:val="Normal"/>
    <w:link w:val="CommentaireCar"/>
    <w:uiPriority w:val="99"/>
    <w:unhideWhenUsed/>
    <w:rsid w:val="00F27258"/>
    <w:rPr>
      <w:sz w:val="20"/>
      <w:szCs w:val="20"/>
    </w:rPr>
  </w:style>
  <w:style w:type="character" w:customStyle="1" w:styleId="CommentaireCar">
    <w:name w:val="Commentaire Car"/>
    <w:basedOn w:val="Policepardfaut"/>
    <w:link w:val="Commentaire"/>
    <w:uiPriority w:val="99"/>
    <w:rsid w:val="00F27258"/>
    <w:rPr>
      <w:rFonts w:cs="Arial"/>
      <w:sz w:val="20"/>
      <w:szCs w:val="20"/>
    </w:rPr>
  </w:style>
  <w:style w:type="paragraph" w:styleId="Objetducommentaire">
    <w:name w:val="annotation subject"/>
    <w:basedOn w:val="Commentaire"/>
    <w:next w:val="Commentaire"/>
    <w:link w:val="ObjetducommentaireCar"/>
    <w:uiPriority w:val="99"/>
    <w:semiHidden/>
    <w:unhideWhenUsed/>
    <w:rsid w:val="00F27258"/>
    <w:rPr>
      <w:b/>
      <w:bCs/>
    </w:rPr>
  </w:style>
  <w:style w:type="character" w:customStyle="1" w:styleId="ObjetducommentaireCar">
    <w:name w:val="Objet du commentaire Car"/>
    <w:basedOn w:val="CommentaireCar"/>
    <w:link w:val="Objetducommentaire"/>
    <w:uiPriority w:val="99"/>
    <w:semiHidden/>
    <w:rsid w:val="00F27258"/>
    <w:rPr>
      <w:rFonts w:cs="Arial"/>
      <w:b/>
      <w:bCs/>
      <w:sz w:val="20"/>
      <w:szCs w:val="20"/>
    </w:rPr>
  </w:style>
  <w:style w:type="character" w:customStyle="1" w:styleId="longtext">
    <w:name w:val="long_text"/>
    <w:basedOn w:val="Policepardfaut"/>
    <w:rsid w:val="00F27258"/>
  </w:style>
  <w:style w:type="character" w:customStyle="1" w:styleId="apple-converted-space">
    <w:name w:val="apple-converted-space"/>
    <w:basedOn w:val="Policepardfaut"/>
    <w:rsid w:val="00F27258"/>
  </w:style>
  <w:style w:type="character" w:customStyle="1" w:styleId="hps">
    <w:name w:val="hps"/>
    <w:basedOn w:val="Policepardfaut"/>
    <w:rsid w:val="00F27258"/>
  </w:style>
  <w:style w:type="character" w:customStyle="1" w:styleId="shorttext">
    <w:name w:val="short_text"/>
    <w:basedOn w:val="Policepardfaut"/>
    <w:rsid w:val="00F27258"/>
  </w:style>
  <w:style w:type="table" w:customStyle="1" w:styleId="LightList-Accent11">
    <w:name w:val="Light List - Accent 11"/>
    <w:basedOn w:val="TableauNormal"/>
    <w:uiPriority w:val="61"/>
    <w:rsid w:val="00F27258"/>
    <w:pPr>
      <w:spacing w:after="0" w:line="240" w:lineRule="auto"/>
    </w:pPr>
    <w:rPr>
      <w:lang w:val="en-US" w:eastAsia="en-US"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gende">
    <w:name w:val="caption"/>
    <w:basedOn w:val="Normal"/>
    <w:next w:val="Normal"/>
    <w:qFormat/>
    <w:rsid w:val="00F27258"/>
    <w:pPr>
      <w:widowControl/>
      <w:autoSpaceDE/>
      <w:autoSpaceDN/>
      <w:adjustRightInd/>
      <w:spacing w:after="160" w:line="288" w:lineRule="auto"/>
      <w:ind w:left="2160"/>
    </w:pPr>
    <w:rPr>
      <w:rFonts w:ascii="Calibri" w:eastAsia="Times New Roman" w:hAnsi="Calibri" w:cs="Times New Roman"/>
      <w:b/>
      <w:bCs/>
      <w:smallCaps/>
      <w:color w:val="3B3B3B"/>
      <w:spacing w:val="10"/>
      <w:sz w:val="18"/>
      <w:szCs w:val="18"/>
      <w:lang w:val="en-US" w:eastAsia="en-US"/>
    </w:rPr>
  </w:style>
  <w:style w:type="paragraph" w:styleId="Rvision">
    <w:name w:val="Revision"/>
    <w:hidden/>
    <w:uiPriority w:val="99"/>
    <w:semiHidden/>
    <w:rsid w:val="00F27258"/>
    <w:pPr>
      <w:spacing w:after="0" w:line="240" w:lineRule="auto"/>
    </w:pPr>
    <w:rPr>
      <w:rFonts w:cs="Arial"/>
      <w:sz w:val="24"/>
      <w:szCs w:val="24"/>
    </w:rPr>
  </w:style>
  <w:style w:type="character" w:customStyle="1" w:styleId="zzmpTrailerItem">
    <w:name w:val="zzmpTrailerItem"/>
    <w:basedOn w:val="Policepardfaut"/>
    <w:rsid w:val="00F27258"/>
    <w:rPr>
      <w:rFonts w:ascii="Calibri" w:hAnsi="Calibri" w:cs="Times New Roman"/>
      <w:dstrike w:val="0"/>
      <w:noProof/>
      <w:color w:val="auto"/>
      <w:spacing w:val="0"/>
      <w:position w:val="0"/>
      <w:sz w:val="16"/>
      <w:szCs w:val="16"/>
      <w:u w:val="none"/>
      <w:effect w:val="none"/>
      <w:vertAlign w:val="baseline"/>
    </w:rPr>
  </w:style>
  <w:style w:type="table" w:styleId="Grilledutableau">
    <w:name w:val="Table Grid"/>
    <w:basedOn w:val="TableauNormal"/>
    <w:uiPriority w:val="59"/>
    <w:rsid w:val="00F272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suivivisit">
    <w:name w:val="FollowedHyperlink"/>
    <w:basedOn w:val="Policepardfaut"/>
    <w:uiPriority w:val="99"/>
    <w:semiHidden/>
    <w:unhideWhenUsed/>
    <w:rsid w:val="00C236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27186">
      <w:bodyDiv w:val="1"/>
      <w:marLeft w:val="0"/>
      <w:marRight w:val="0"/>
      <w:marTop w:val="0"/>
      <w:marBottom w:val="0"/>
      <w:divBdr>
        <w:top w:val="none" w:sz="0" w:space="0" w:color="auto"/>
        <w:left w:val="none" w:sz="0" w:space="0" w:color="auto"/>
        <w:bottom w:val="none" w:sz="0" w:space="0" w:color="auto"/>
        <w:right w:val="none" w:sz="0" w:space="0" w:color="auto"/>
      </w:divBdr>
    </w:div>
    <w:div w:id="426120824">
      <w:bodyDiv w:val="1"/>
      <w:marLeft w:val="0"/>
      <w:marRight w:val="0"/>
      <w:marTop w:val="0"/>
      <w:marBottom w:val="0"/>
      <w:divBdr>
        <w:top w:val="none" w:sz="0" w:space="0" w:color="auto"/>
        <w:left w:val="none" w:sz="0" w:space="0" w:color="auto"/>
        <w:bottom w:val="none" w:sz="0" w:space="0" w:color="auto"/>
        <w:right w:val="none" w:sz="0" w:space="0" w:color="auto"/>
      </w:divBdr>
    </w:div>
    <w:div w:id="722824661">
      <w:bodyDiv w:val="1"/>
      <w:marLeft w:val="0"/>
      <w:marRight w:val="0"/>
      <w:marTop w:val="0"/>
      <w:marBottom w:val="0"/>
      <w:divBdr>
        <w:top w:val="none" w:sz="0" w:space="0" w:color="auto"/>
        <w:left w:val="none" w:sz="0" w:space="0" w:color="auto"/>
        <w:bottom w:val="none" w:sz="0" w:space="0" w:color="auto"/>
        <w:right w:val="none" w:sz="0" w:space="0" w:color="auto"/>
      </w:divBdr>
      <w:divsChild>
        <w:div w:id="1628006882">
          <w:marLeft w:val="0"/>
          <w:marRight w:val="0"/>
          <w:marTop w:val="0"/>
          <w:marBottom w:val="0"/>
          <w:divBdr>
            <w:top w:val="single" w:sz="6" w:space="0" w:color="F5F5F5"/>
            <w:left w:val="single" w:sz="6" w:space="0" w:color="F5F5F5"/>
            <w:bottom w:val="single" w:sz="6" w:space="0" w:color="F5F5F5"/>
            <w:right w:val="single" w:sz="6" w:space="0" w:color="F5F5F5"/>
          </w:divBdr>
          <w:divsChild>
            <w:div w:id="1267498739">
              <w:marLeft w:val="0"/>
              <w:marRight w:val="0"/>
              <w:marTop w:val="0"/>
              <w:marBottom w:val="0"/>
              <w:divBdr>
                <w:top w:val="none" w:sz="0" w:space="0" w:color="auto"/>
                <w:left w:val="none" w:sz="0" w:space="0" w:color="auto"/>
                <w:bottom w:val="none" w:sz="0" w:space="0" w:color="auto"/>
                <w:right w:val="none" w:sz="0" w:space="0" w:color="auto"/>
              </w:divBdr>
              <w:divsChild>
                <w:div w:id="111575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061133">
      <w:bodyDiv w:val="1"/>
      <w:marLeft w:val="0"/>
      <w:marRight w:val="0"/>
      <w:marTop w:val="0"/>
      <w:marBottom w:val="0"/>
      <w:divBdr>
        <w:top w:val="none" w:sz="0" w:space="0" w:color="auto"/>
        <w:left w:val="none" w:sz="0" w:space="0" w:color="auto"/>
        <w:bottom w:val="none" w:sz="0" w:space="0" w:color="auto"/>
        <w:right w:val="none" w:sz="0" w:space="0" w:color="auto"/>
      </w:divBdr>
      <w:divsChild>
        <w:div w:id="727385370">
          <w:marLeft w:val="0"/>
          <w:marRight w:val="0"/>
          <w:marTop w:val="0"/>
          <w:marBottom w:val="0"/>
          <w:divBdr>
            <w:top w:val="single" w:sz="6" w:space="0" w:color="F5F5F5"/>
            <w:left w:val="single" w:sz="6" w:space="0" w:color="F5F5F5"/>
            <w:bottom w:val="single" w:sz="6" w:space="0" w:color="F5F5F5"/>
            <w:right w:val="single" w:sz="6" w:space="0" w:color="F5F5F5"/>
          </w:divBdr>
          <w:divsChild>
            <w:div w:id="138116459">
              <w:marLeft w:val="0"/>
              <w:marRight w:val="0"/>
              <w:marTop w:val="0"/>
              <w:marBottom w:val="0"/>
              <w:divBdr>
                <w:top w:val="none" w:sz="0" w:space="0" w:color="auto"/>
                <w:left w:val="none" w:sz="0" w:space="0" w:color="auto"/>
                <w:bottom w:val="none" w:sz="0" w:space="0" w:color="auto"/>
                <w:right w:val="none" w:sz="0" w:space="0" w:color="auto"/>
              </w:divBdr>
              <w:divsChild>
                <w:div w:id="186574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195452">
      <w:bodyDiv w:val="1"/>
      <w:marLeft w:val="0"/>
      <w:marRight w:val="0"/>
      <w:marTop w:val="0"/>
      <w:marBottom w:val="0"/>
      <w:divBdr>
        <w:top w:val="none" w:sz="0" w:space="0" w:color="auto"/>
        <w:left w:val="none" w:sz="0" w:space="0" w:color="auto"/>
        <w:bottom w:val="none" w:sz="0" w:space="0" w:color="auto"/>
        <w:right w:val="none" w:sz="0" w:space="0" w:color="auto"/>
      </w:divBdr>
    </w:div>
    <w:div w:id="1331448367">
      <w:bodyDiv w:val="1"/>
      <w:marLeft w:val="0"/>
      <w:marRight w:val="0"/>
      <w:marTop w:val="0"/>
      <w:marBottom w:val="0"/>
      <w:divBdr>
        <w:top w:val="none" w:sz="0" w:space="0" w:color="auto"/>
        <w:left w:val="none" w:sz="0" w:space="0" w:color="auto"/>
        <w:bottom w:val="none" w:sz="0" w:space="0" w:color="auto"/>
        <w:right w:val="none" w:sz="0" w:space="0" w:color="auto"/>
      </w:divBdr>
    </w:div>
    <w:div w:id="1352948542">
      <w:bodyDiv w:val="1"/>
      <w:marLeft w:val="0"/>
      <w:marRight w:val="0"/>
      <w:marTop w:val="0"/>
      <w:marBottom w:val="0"/>
      <w:divBdr>
        <w:top w:val="none" w:sz="0" w:space="0" w:color="auto"/>
        <w:left w:val="none" w:sz="0" w:space="0" w:color="auto"/>
        <w:bottom w:val="none" w:sz="0" w:space="0" w:color="auto"/>
        <w:right w:val="none" w:sz="0" w:space="0" w:color="auto"/>
      </w:divBdr>
    </w:div>
    <w:div w:id="1636252783">
      <w:bodyDiv w:val="1"/>
      <w:marLeft w:val="0"/>
      <w:marRight w:val="0"/>
      <w:marTop w:val="0"/>
      <w:marBottom w:val="0"/>
      <w:divBdr>
        <w:top w:val="none" w:sz="0" w:space="0" w:color="auto"/>
        <w:left w:val="none" w:sz="0" w:space="0" w:color="auto"/>
        <w:bottom w:val="none" w:sz="0" w:space="0" w:color="auto"/>
        <w:right w:val="none" w:sz="0" w:space="0" w:color="auto"/>
      </w:divBdr>
    </w:div>
    <w:div w:id="1764456300">
      <w:bodyDiv w:val="1"/>
      <w:marLeft w:val="0"/>
      <w:marRight w:val="0"/>
      <w:marTop w:val="0"/>
      <w:marBottom w:val="0"/>
      <w:divBdr>
        <w:top w:val="none" w:sz="0" w:space="0" w:color="auto"/>
        <w:left w:val="none" w:sz="0" w:space="0" w:color="auto"/>
        <w:bottom w:val="none" w:sz="0" w:space="0" w:color="auto"/>
        <w:right w:val="none" w:sz="0" w:space="0" w:color="auto"/>
      </w:divBdr>
    </w:div>
    <w:div w:id="1767534180">
      <w:bodyDiv w:val="1"/>
      <w:marLeft w:val="0"/>
      <w:marRight w:val="0"/>
      <w:marTop w:val="0"/>
      <w:marBottom w:val="0"/>
      <w:divBdr>
        <w:top w:val="none" w:sz="0" w:space="0" w:color="auto"/>
        <w:left w:val="none" w:sz="0" w:space="0" w:color="auto"/>
        <w:bottom w:val="none" w:sz="0" w:space="0" w:color="auto"/>
        <w:right w:val="none" w:sz="0" w:space="0" w:color="auto"/>
      </w:divBdr>
    </w:div>
    <w:div w:id="1886212491">
      <w:bodyDiv w:val="1"/>
      <w:marLeft w:val="0"/>
      <w:marRight w:val="0"/>
      <w:marTop w:val="0"/>
      <w:marBottom w:val="0"/>
      <w:divBdr>
        <w:top w:val="none" w:sz="0" w:space="0" w:color="auto"/>
        <w:left w:val="none" w:sz="0" w:space="0" w:color="auto"/>
        <w:bottom w:val="none" w:sz="0" w:space="0" w:color="auto"/>
        <w:right w:val="none" w:sz="0" w:space="0" w:color="auto"/>
      </w:divBdr>
    </w:div>
    <w:div w:id="1895121979">
      <w:bodyDiv w:val="1"/>
      <w:marLeft w:val="0"/>
      <w:marRight w:val="0"/>
      <w:marTop w:val="0"/>
      <w:marBottom w:val="0"/>
      <w:divBdr>
        <w:top w:val="none" w:sz="0" w:space="0" w:color="auto"/>
        <w:left w:val="none" w:sz="0" w:space="0" w:color="auto"/>
        <w:bottom w:val="none" w:sz="0" w:space="0" w:color="auto"/>
        <w:right w:val="none" w:sz="0" w:space="0" w:color="auto"/>
      </w:divBdr>
    </w:div>
    <w:div w:id="213667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cid:image001.jpg@01CCDCFA.91B1B8E0"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image" Target="media/image4.jpeg"/><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image" Target="media/image3.jpeg"/><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image" Target="media/image2.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8E03B-A5D9-4FCB-BAC0-647FF214216A}">
  <ds:schemaRefs>
    <ds:schemaRef ds:uri="http://schemas.openxmlformats.org/officeDocument/2006/bibliography"/>
  </ds:schemaRefs>
</ds:datastoreItem>
</file>

<file path=customXml/itemProps10.xml><?xml version="1.0" encoding="utf-8"?>
<ds:datastoreItem xmlns:ds="http://schemas.openxmlformats.org/officeDocument/2006/customXml" ds:itemID="{FF122410-BA72-4E92-B0B4-9AD62D1873BE}">
  <ds:schemaRefs>
    <ds:schemaRef ds:uri="http://schemas.openxmlformats.org/officeDocument/2006/bibliography"/>
  </ds:schemaRefs>
</ds:datastoreItem>
</file>

<file path=customXml/itemProps11.xml><?xml version="1.0" encoding="utf-8"?>
<ds:datastoreItem xmlns:ds="http://schemas.openxmlformats.org/officeDocument/2006/customXml" ds:itemID="{F26768FA-1920-4170-928B-C62A2D644C5D}">
  <ds:schemaRefs>
    <ds:schemaRef ds:uri="http://schemas.openxmlformats.org/officeDocument/2006/bibliography"/>
  </ds:schemaRefs>
</ds:datastoreItem>
</file>

<file path=customXml/itemProps12.xml><?xml version="1.0" encoding="utf-8"?>
<ds:datastoreItem xmlns:ds="http://schemas.openxmlformats.org/officeDocument/2006/customXml" ds:itemID="{829AADB5-37E5-4A48-8430-F11516DF29E0}">
  <ds:schemaRefs>
    <ds:schemaRef ds:uri="http://schemas.openxmlformats.org/officeDocument/2006/bibliography"/>
  </ds:schemaRefs>
</ds:datastoreItem>
</file>

<file path=customXml/itemProps2.xml><?xml version="1.0" encoding="utf-8"?>
<ds:datastoreItem xmlns:ds="http://schemas.openxmlformats.org/officeDocument/2006/customXml" ds:itemID="{F272107F-6E28-4762-BD64-52A368184652}">
  <ds:schemaRefs>
    <ds:schemaRef ds:uri="http://schemas.openxmlformats.org/officeDocument/2006/bibliography"/>
  </ds:schemaRefs>
</ds:datastoreItem>
</file>

<file path=customXml/itemProps3.xml><?xml version="1.0" encoding="utf-8"?>
<ds:datastoreItem xmlns:ds="http://schemas.openxmlformats.org/officeDocument/2006/customXml" ds:itemID="{37982FEB-2B5F-4160-AFF9-9B4726EC3184}">
  <ds:schemaRefs>
    <ds:schemaRef ds:uri="http://schemas.openxmlformats.org/officeDocument/2006/bibliography"/>
  </ds:schemaRefs>
</ds:datastoreItem>
</file>

<file path=customXml/itemProps4.xml><?xml version="1.0" encoding="utf-8"?>
<ds:datastoreItem xmlns:ds="http://schemas.openxmlformats.org/officeDocument/2006/customXml" ds:itemID="{3CB895D0-7F5D-4C27-981E-1A9E758C0C6B}">
  <ds:schemaRefs>
    <ds:schemaRef ds:uri="http://schemas.openxmlformats.org/officeDocument/2006/bibliography"/>
  </ds:schemaRefs>
</ds:datastoreItem>
</file>

<file path=customXml/itemProps5.xml><?xml version="1.0" encoding="utf-8"?>
<ds:datastoreItem xmlns:ds="http://schemas.openxmlformats.org/officeDocument/2006/customXml" ds:itemID="{7B40DDC1-6EA2-43D3-B993-D9C0777F08A4}">
  <ds:schemaRefs>
    <ds:schemaRef ds:uri="http://schemas.openxmlformats.org/officeDocument/2006/bibliography"/>
  </ds:schemaRefs>
</ds:datastoreItem>
</file>

<file path=customXml/itemProps6.xml><?xml version="1.0" encoding="utf-8"?>
<ds:datastoreItem xmlns:ds="http://schemas.openxmlformats.org/officeDocument/2006/customXml" ds:itemID="{7DA9DDB5-6FB2-4D38-934E-90E80AEEAB88}">
  <ds:schemaRefs>
    <ds:schemaRef ds:uri="http://schemas.openxmlformats.org/officeDocument/2006/bibliography"/>
  </ds:schemaRefs>
</ds:datastoreItem>
</file>

<file path=customXml/itemProps7.xml><?xml version="1.0" encoding="utf-8"?>
<ds:datastoreItem xmlns:ds="http://schemas.openxmlformats.org/officeDocument/2006/customXml" ds:itemID="{4649DAEC-295B-458A-987F-BAEF7E45C609}">
  <ds:schemaRefs>
    <ds:schemaRef ds:uri="http://schemas.openxmlformats.org/officeDocument/2006/bibliography"/>
  </ds:schemaRefs>
</ds:datastoreItem>
</file>

<file path=customXml/itemProps8.xml><?xml version="1.0" encoding="utf-8"?>
<ds:datastoreItem xmlns:ds="http://schemas.openxmlformats.org/officeDocument/2006/customXml" ds:itemID="{81460D54-8428-4385-89CD-F10E30FFABC2}">
  <ds:schemaRefs>
    <ds:schemaRef ds:uri="http://schemas.openxmlformats.org/officeDocument/2006/bibliography"/>
  </ds:schemaRefs>
</ds:datastoreItem>
</file>

<file path=customXml/itemProps9.xml><?xml version="1.0" encoding="utf-8"?>
<ds:datastoreItem xmlns:ds="http://schemas.openxmlformats.org/officeDocument/2006/customXml" ds:itemID="{7248BB52-DF1C-4B46-8C6F-D87FC48B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34</Pages>
  <Words>13850</Words>
  <Characters>76181</Characters>
  <Application>Microsoft Office Word</Application>
  <DocSecurity>0</DocSecurity>
  <Lines>634</Lines>
  <Paragraphs>179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Pierre Salmin</dc:creator>
  <cp:lastModifiedBy>Pierre Salmin</cp:lastModifiedBy>
  <cp:revision>7</cp:revision>
  <cp:lastPrinted>2012-01-25T09:58:00Z</cp:lastPrinted>
  <dcterms:created xsi:type="dcterms:W3CDTF">2012-10-12T09:23:00Z</dcterms:created>
  <dcterms:modified xsi:type="dcterms:W3CDTF">2012-10-17T13:45:00Z</dcterms:modified>
</cp:coreProperties>
</file>